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BC4" w:rsidRPr="00EC7BE1" w:rsidRDefault="006A7687" w:rsidP="00B939D4">
      <w:pPr>
        <w:jc w:val="center"/>
        <w:rPr>
          <w:b/>
        </w:rPr>
      </w:pPr>
      <w:r w:rsidRPr="00EC7BE1">
        <w:rPr>
          <w:b/>
        </w:rPr>
        <w:t xml:space="preserve">Konfokális </w:t>
      </w:r>
      <w:r w:rsidR="00E022AA" w:rsidRPr="00EC7BE1">
        <w:rPr>
          <w:b/>
        </w:rPr>
        <w:t>STED</w:t>
      </w:r>
      <w:r w:rsidRPr="00EC7BE1">
        <w:rPr>
          <w:b/>
        </w:rPr>
        <w:t>/FLIM</w:t>
      </w:r>
      <w:r w:rsidR="00E022AA" w:rsidRPr="00EC7BE1">
        <w:rPr>
          <w:b/>
        </w:rPr>
        <w:t xml:space="preserve"> </w:t>
      </w:r>
      <w:r w:rsidR="00F95CD8" w:rsidRPr="00EC7BE1">
        <w:rPr>
          <w:b/>
        </w:rPr>
        <w:t>szuper</w:t>
      </w:r>
      <w:r w:rsidR="003F4382" w:rsidRPr="00EC7BE1">
        <w:rPr>
          <w:b/>
        </w:rPr>
        <w:t>rezolúciós</w:t>
      </w:r>
      <w:r w:rsidR="001D58C3" w:rsidRPr="00EC7BE1">
        <w:rPr>
          <w:b/>
        </w:rPr>
        <w:t xml:space="preserve"> </w:t>
      </w:r>
      <w:r w:rsidR="00F95CD8" w:rsidRPr="00EC7BE1">
        <w:rPr>
          <w:b/>
        </w:rPr>
        <w:t>mikroszkóp</w:t>
      </w:r>
      <w:r w:rsidR="001D58C3" w:rsidRPr="00EC7BE1">
        <w:rPr>
          <w:b/>
        </w:rPr>
        <w:t xml:space="preserve">rendszer </w:t>
      </w:r>
      <w:r w:rsidR="00DC7ABC" w:rsidRPr="00EC7BE1">
        <w:rPr>
          <w:b/>
        </w:rPr>
        <w:t>beszerzése</w:t>
      </w:r>
    </w:p>
    <w:p w:rsidR="00DC7ABC" w:rsidRPr="00EC7BE1" w:rsidRDefault="00DC7ABC" w:rsidP="00B939D4">
      <w:pPr>
        <w:jc w:val="center"/>
        <w:rPr>
          <w:b/>
        </w:rPr>
      </w:pPr>
    </w:p>
    <w:p w:rsidR="00C9366C" w:rsidRPr="00EC7BE1" w:rsidRDefault="00092B3C" w:rsidP="00B939D4">
      <w:pPr>
        <w:jc w:val="center"/>
        <w:rPr>
          <w:b/>
        </w:rPr>
      </w:pPr>
      <w:r w:rsidRPr="00EC7BE1">
        <w:rPr>
          <w:b/>
        </w:rPr>
        <w:t xml:space="preserve">Hagyományos </w:t>
      </w:r>
      <w:r w:rsidR="009E570E" w:rsidRPr="00EC7BE1">
        <w:rPr>
          <w:b/>
        </w:rPr>
        <w:t>p</w:t>
      </w:r>
      <w:r w:rsidR="00284510" w:rsidRPr="00EC7BE1">
        <w:rPr>
          <w:b/>
        </w:rPr>
        <w:t>ontról-</w:t>
      </w:r>
      <w:r w:rsidR="009E570E" w:rsidRPr="00EC7BE1">
        <w:rPr>
          <w:b/>
        </w:rPr>
        <w:t xml:space="preserve">pontra történő lézerpásztázó konfokális képalkotásra </w:t>
      </w:r>
      <w:r w:rsidR="006A7687" w:rsidRPr="00EC7BE1">
        <w:rPr>
          <w:b/>
        </w:rPr>
        <w:t xml:space="preserve">valamint </w:t>
      </w:r>
      <w:r w:rsidR="00E022AA" w:rsidRPr="00EC7BE1">
        <w:rPr>
          <w:b/>
        </w:rPr>
        <w:t xml:space="preserve">STED </w:t>
      </w:r>
      <w:r w:rsidR="00886B1F" w:rsidRPr="00EC7BE1">
        <w:rPr>
          <w:b/>
        </w:rPr>
        <w:t>szuper</w:t>
      </w:r>
      <w:r w:rsidR="003022DF" w:rsidRPr="00EC7BE1">
        <w:rPr>
          <w:b/>
        </w:rPr>
        <w:t xml:space="preserve">rezolúciós </w:t>
      </w:r>
      <w:r w:rsidR="006A7687" w:rsidRPr="00EC7BE1">
        <w:rPr>
          <w:b/>
        </w:rPr>
        <w:t xml:space="preserve">és FLIM </w:t>
      </w:r>
      <w:r w:rsidR="003022DF" w:rsidRPr="00EC7BE1">
        <w:rPr>
          <w:b/>
        </w:rPr>
        <w:t>képalkotásra</w:t>
      </w:r>
      <w:r w:rsidR="003624BB" w:rsidRPr="00EC7BE1">
        <w:rPr>
          <w:b/>
        </w:rPr>
        <w:t xml:space="preserve"> </w:t>
      </w:r>
      <w:r w:rsidR="009834CD" w:rsidRPr="00EC7BE1">
        <w:rPr>
          <w:b/>
        </w:rPr>
        <w:t xml:space="preserve">is </w:t>
      </w:r>
      <w:r w:rsidR="003624BB" w:rsidRPr="00EC7BE1">
        <w:rPr>
          <w:b/>
        </w:rPr>
        <w:t>alkalmas rendszer</w:t>
      </w:r>
      <w:r w:rsidR="00D36848" w:rsidRPr="00EC7BE1">
        <w:rPr>
          <w:b/>
        </w:rPr>
        <w:t>,</w:t>
      </w:r>
      <w:r w:rsidR="004A1158" w:rsidRPr="00EC7BE1">
        <w:rPr>
          <w:b/>
        </w:rPr>
        <w:t xml:space="preserve"> vagy rendszerek az alábbi m</w:t>
      </w:r>
      <w:r w:rsidR="00C9366C" w:rsidRPr="00EC7BE1">
        <w:rPr>
          <w:b/>
        </w:rPr>
        <w:t>i</w:t>
      </w:r>
      <w:r w:rsidR="00AF5F8C" w:rsidRPr="00EC7BE1">
        <w:rPr>
          <w:b/>
        </w:rPr>
        <w:t xml:space="preserve">nimális </w:t>
      </w:r>
      <w:r w:rsidR="00AE69F0" w:rsidRPr="00EC7BE1">
        <w:rPr>
          <w:b/>
        </w:rPr>
        <w:t xml:space="preserve">műszaki </w:t>
      </w:r>
      <w:r w:rsidR="005626C9" w:rsidRPr="00EC7BE1">
        <w:rPr>
          <w:b/>
        </w:rPr>
        <w:t>paraméterekkel</w:t>
      </w:r>
      <w:r w:rsidR="008B40D4" w:rsidRPr="00EC7BE1">
        <w:rPr>
          <w:b/>
        </w:rPr>
        <w:t>:</w:t>
      </w:r>
    </w:p>
    <w:p w:rsidR="00B939D4" w:rsidRPr="00BC1CDD" w:rsidRDefault="00B939D4" w:rsidP="00B939D4"/>
    <w:p w:rsidR="009B11AA" w:rsidRPr="00BC1CDD" w:rsidRDefault="00F57750" w:rsidP="009B11AA">
      <w:r w:rsidRPr="00BC1CDD">
        <w:rPr>
          <w:b/>
        </w:rPr>
        <w:t>Mikroszkóp váz</w:t>
      </w:r>
      <w:r w:rsidR="009B11AA">
        <w:rPr>
          <w:b/>
        </w:rPr>
        <w:t>:</w:t>
      </w:r>
    </w:p>
    <w:p w:rsidR="009B11AA" w:rsidRPr="00BC1CDD" w:rsidRDefault="009B11AA" w:rsidP="009B11AA">
      <w:r>
        <w:t>(</w:t>
      </w:r>
      <w:r w:rsidRPr="00BC1CDD">
        <w:t>Egyedülállóan is használható, motorizált, automata, moduláris inverz mikroszkóp</w:t>
      </w:r>
      <w:r>
        <w:t>)</w:t>
      </w:r>
      <w:r w:rsidRPr="00BC1CDD">
        <w:t xml:space="preserve"> </w:t>
      </w:r>
    </w:p>
    <w:p w:rsidR="009B11AA" w:rsidRDefault="009B11AA" w:rsidP="00B939D4"/>
    <w:p w:rsidR="00C9366C" w:rsidRPr="00BC1CDD" w:rsidRDefault="00DD5E02" w:rsidP="009B11AA">
      <w:pPr>
        <w:pStyle w:val="Listaszerbekezds"/>
        <w:numPr>
          <w:ilvl w:val="0"/>
          <w:numId w:val="9"/>
        </w:numPr>
      </w:pPr>
      <w:r w:rsidRPr="00BC1CDD">
        <w:t xml:space="preserve">motorizált </w:t>
      </w:r>
      <w:r w:rsidR="00BA7094" w:rsidRPr="00BC1CDD">
        <w:t>optikai fényút választás</w:t>
      </w:r>
    </w:p>
    <w:p w:rsidR="00BA0D57" w:rsidRPr="00BC1CDD" w:rsidRDefault="00C9366C" w:rsidP="009B11AA">
      <w:pPr>
        <w:pStyle w:val="Listaszerbekezds"/>
        <w:numPr>
          <w:ilvl w:val="0"/>
          <w:numId w:val="9"/>
        </w:numPr>
      </w:pPr>
      <w:r w:rsidRPr="00BC1CDD">
        <w:t xml:space="preserve">beépített </w:t>
      </w:r>
      <w:r w:rsidR="00DD5E02" w:rsidRPr="00BC1CDD">
        <w:t xml:space="preserve">motorizált </w:t>
      </w:r>
      <w:r w:rsidR="001268FF" w:rsidRPr="00BC1CDD">
        <w:t xml:space="preserve">enkódolt </w:t>
      </w:r>
      <w:r w:rsidRPr="00BC1CDD">
        <w:t xml:space="preserve">z-fókusz </w:t>
      </w:r>
      <w:r w:rsidR="003F4AC3" w:rsidRPr="00BC1CDD">
        <w:t xml:space="preserve">minimum </w:t>
      </w:r>
      <w:r w:rsidR="00D234D8" w:rsidRPr="00BC1CDD">
        <w:t>2</w:t>
      </w:r>
      <w:r w:rsidR="001268FF" w:rsidRPr="00BC1CDD">
        <w:t>0</w:t>
      </w:r>
      <w:r w:rsidR="00BA7094" w:rsidRPr="00BC1CDD">
        <w:t xml:space="preserve"> nm lépésközzel</w:t>
      </w:r>
    </w:p>
    <w:p w:rsidR="00E320BE" w:rsidRPr="003D60CF" w:rsidRDefault="00506C41" w:rsidP="003D60CF">
      <w:pPr>
        <w:pStyle w:val="Listaszerbekezds"/>
        <w:numPr>
          <w:ilvl w:val="0"/>
          <w:numId w:val="9"/>
        </w:numPr>
      </w:pPr>
      <w:bookmarkStart w:id="0" w:name="_GoBack"/>
      <w:proofErr w:type="spellStart"/>
      <w:r w:rsidRPr="003D60CF">
        <w:t>szkennelésre</w:t>
      </w:r>
      <w:proofErr w:type="spellEnd"/>
      <w:r w:rsidRPr="003D60CF">
        <w:t xml:space="preserve"> alkalmas, motorizált xy vezérléssel ellátott tárgyasztal,</w:t>
      </w:r>
      <w:r w:rsidR="003D60CF" w:rsidRPr="003D60CF">
        <w:t xml:space="preserve"> x irányba</w:t>
      </w:r>
      <w:r w:rsidRPr="003D60CF">
        <w:t xml:space="preserve"> minim</w:t>
      </w:r>
      <w:r w:rsidR="00E96A7D" w:rsidRPr="003D60CF">
        <w:t>um 110</w:t>
      </w:r>
      <w:r w:rsidR="003D60CF" w:rsidRPr="003D60CF">
        <w:t xml:space="preserve"> mm, y irányba minimum 73 mm </w:t>
      </w:r>
      <w:r w:rsidR="00102B34" w:rsidRPr="003D60CF">
        <w:t>mozgástartománnyal</w:t>
      </w:r>
    </w:p>
    <w:bookmarkEnd w:id="0"/>
    <w:p w:rsidR="00C9366C" w:rsidRPr="003D60CF" w:rsidRDefault="00DD5E02" w:rsidP="009B11AA">
      <w:pPr>
        <w:pStyle w:val="Listaszerbekezds"/>
        <w:numPr>
          <w:ilvl w:val="0"/>
          <w:numId w:val="9"/>
        </w:numPr>
      </w:pPr>
      <w:r w:rsidRPr="003D60CF">
        <w:t xml:space="preserve">motorizált </w:t>
      </w:r>
      <w:r w:rsidR="00BA7094" w:rsidRPr="003D60CF">
        <w:t>objektívrevolver</w:t>
      </w:r>
    </w:p>
    <w:p w:rsidR="00C9366C" w:rsidRPr="00BC1CDD" w:rsidRDefault="00134481" w:rsidP="009B11AA">
      <w:pPr>
        <w:pStyle w:val="Listaszerbekezds"/>
        <w:numPr>
          <w:ilvl w:val="0"/>
          <w:numId w:val="9"/>
        </w:numPr>
      </w:pPr>
      <w:r w:rsidRPr="00BC1CDD">
        <w:t xml:space="preserve">motorizált </w:t>
      </w:r>
      <w:r w:rsidR="00BA7094" w:rsidRPr="00BC1CDD">
        <w:t>fluoreszcens bevetítő egység</w:t>
      </w:r>
    </w:p>
    <w:p w:rsidR="00397A46" w:rsidRPr="00BC1CDD" w:rsidRDefault="00397A46" w:rsidP="009B11AA">
      <w:pPr>
        <w:pStyle w:val="Listaszerbekezds"/>
        <w:numPr>
          <w:ilvl w:val="0"/>
          <w:numId w:val="9"/>
        </w:numPr>
      </w:pPr>
      <w:r w:rsidRPr="00BC1CDD">
        <w:t>motorizált tárgyasztal</w:t>
      </w:r>
    </w:p>
    <w:p w:rsidR="001268FF" w:rsidRPr="00BC1CDD" w:rsidRDefault="001268FF" w:rsidP="009B11AA">
      <w:pPr>
        <w:pStyle w:val="Listaszerbekezds"/>
        <w:numPr>
          <w:ilvl w:val="0"/>
          <w:numId w:val="9"/>
        </w:numPr>
      </w:pPr>
      <w:r w:rsidRPr="00BC1CDD">
        <w:t xml:space="preserve">2 kameraport kiépítés </w:t>
      </w:r>
    </w:p>
    <w:p w:rsidR="005D0CB5" w:rsidRPr="00BC1CDD" w:rsidRDefault="00604C3B" w:rsidP="009B11AA">
      <w:pPr>
        <w:pStyle w:val="Listaszerbekezds"/>
        <w:numPr>
          <w:ilvl w:val="0"/>
          <w:numId w:val="9"/>
        </w:numPr>
      </w:pPr>
      <w:r w:rsidRPr="00BC1CDD">
        <w:t>Á</w:t>
      </w:r>
      <w:r w:rsidR="005D0CB5" w:rsidRPr="00BC1CDD">
        <w:t>teső fényű megvilágítás</w:t>
      </w:r>
      <w:r w:rsidRPr="00BC1CDD">
        <w:t>, konfokális detektorral.</w:t>
      </w:r>
    </w:p>
    <w:p w:rsidR="00C9366C" w:rsidRPr="00BC1CDD" w:rsidRDefault="00C9366C" w:rsidP="009B11AA">
      <w:pPr>
        <w:pStyle w:val="Listaszerbekezds"/>
        <w:numPr>
          <w:ilvl w:val="0"/>
          <w:numId w:val="9"/>
        </w:numPr>
      </w:pPr>
      <w:r w:rsidRPr="00BC1CDD">
        <w:t>átmenőfényű, nagy munkatávolságú</w:t>
      </w:r>
      <w:r w:rsidR="00E96A7D" w:rsidRPr="00BC1CDD">
        <w:t xml:space="preserve"> (min. 27</w:t>
      </w:r>
      <w:r w:rsidR="00BA7094" w:rsidRPr="00BC1CDD">
        <w:t>mm)</w:t>
      </w:r>
      <w:r w:rsidRPr="00BC1CDD">
        <w:t xml:space="preserve"> kondenzor</w:t>
      </w:r>
      <w:r w:rsidR="00134481" w:rsidRPr="00BC1CDD">
        <w:t xml:space="preserve"> </w:t>
      </w:r>
    </w:p>
    <w:p w:rsidR="00C9366C" w:rsidRPr="00BC1CDD" w:rsidRDefault="00BA7094" w:rsidP="009B11AA">
      <w:pPr>
        <w:pStyle w:val="Listaszerbekezds"/>
        <w:numPr>
          <w:ilvl w:val="0"/>
          <w:numId w:val="9"/>
        </w:numPr>
      </w:pPr>
      <w:r w:rsidRPr="00BC1CDD">
        <w:t>fényintenzitás szabályozás</w:t>
      </w:r>
    </w:p>
    <w:p w:rsidR="00C9366C" w:rsidRPr="00BC1CDD" w:rsidRDefault="00C9366C" w:rsidP="009B11AA">
      <w:pPr>
        <w:pStyle w:val="Listaszerbekezds"/>
        <w:numPr>
          <w:ilvl w:val="0"/>
          <w:numId w:val="9"/>
        </w:numPr>
      </w:pPr>
      <w:r w:rsidRPr="00BC1CDD">
        <w:t xml:space="preserve">mezőrekesz és </w:t>
      </w:r>
      <w:r w:rsidR="003022DF" w:rsidRPr="00BC1CDD">
        <w:t>apertúra</w:t>
      </w:r>
      <w:r w:rsidR="00A8258C">
        <w:t xml:space="preserve"> </w:t>
      </w:r>
      <w:r w:rsidR="003022DF" w:rsidRPr="00BC1CDD">
        <w:t>rekesz</w:t>
      </w:r>
      <w:r w:rsidR="00DF1F96" w:rsidRPr="00BC1CDD">
        <w:t xml:space="preserve"> állítás</w:t>
      </w:r>
    </w:p>
    <w:p w:rsidR="00455AD0" w:rsidRPr="00BC1CDD" w:rsidRDefault="00C3006A" w:rsidP="009B11AA">
      <w:pPr>
        <w:pStyle w:val="Listaszerbekezds"/>
        <w:numPr>
          <w:ilvl w:val="0"/>
          <w:numId w:val="9"/>
        </w:numPr>
      </w:pPr>
      <w:r w:rsidRPr="00BC1CDD">
        <w:t>o</w:t>
      </w:r>
      <w:r w:rsidR="00455AD0" w:rsidRPr="00BC1CDD">
        <w:t>kulárok: 10×/2</w:t>
      </w:r>
      <w:r w:rsidR="00E35CCC" w:rsidRPr="00BC1CDD">
        <w:t>2</w:t>
      </w:r>
      <w:r w:rsidR="00455AD0" w:rsidRPr="00BC1CDD">
        <w:t xml:space="preserve"> mm</w:t>
      </w:r>
    </w:p>
    <w:p w:rsidR="001268FF" w:rsidRPr="00BC1CDD" w:rsidRDefault="001268FF" w:rsidP="009B11AA">
      <w:pPr>
        <w:pStyle w:val="Listaszerbekezds"/>
        <w:numPr>
          <w:ilvl w:val="0"/>
          <w:numId w:val="9"/>
        </w:numPr>
      </w:pPr>
      <w:r w:rsidRPr="00BC1CDD">
        <w:t xml:space="preserve">Hardveres alapú fókusz rendszer, folyamatos fókusztartáshoz. </w:t>
      </w:r>
    </w:p>
    <w:p w:rsidR="00D03BC4" w:rsidRPr="00BC1CDD" w:rsidRDefault="00D03BC4" w:rsidP="009B11AA">
      <w:pPr>
        <w:pStyle w:val="Listaszerbekezds"/>
        <w:numPr>
          <w:ilvl w:val="0"/>
          <w:numId w:val="9"/>
        </w:numPr>
      </w:pPr>
      <w:r w:rsidRPr="00BC1CDD">
        <w:t>Fluoreszcens fényforrás</w:t>
      </w:r>
      <w:r w:rsidR="00F95CD8" w:rsidRPr="00BC1CDD">
        <w:t>:</w:t>
      </w:r>
    </w:p>
    <w:p w:rsidR="00D03BC4" w:rsidRPr="00BC1CDD" w:rsidRDefault="00FE0F12" w:rsidP="009B11AA">
      <w:pPr>
        <w:pStyle w:val="Listaszerbekezds"/>
        <w:numPr>
          <w:ilvl w:val="0"/>
          <w:numId w:val="9"/>
        </w:numPr>
      </w:pPr>
      <w:r w:rsidRPr="00BC1CDD">
        <w:t xml:space="preserve">Optikai szállal csatlakoztatott, 120W, 2000h élettartamú </w:t>
      </w:r>
      <w:r w:rsidR="00E21F30" w:rsidRPr="00BC1CDD">
        <w:t>fluoreszcens</w:t>
      </w:r>
      <w:r w:rsidR="00027DCC" w:rsidRPr="00BC1CDD">
        <w:t xml:space="preserve"> </w:t>
      </w:r>
      <w:r w:rsidRPr="00BC1CDD">
        <w:t>fényforrás hagyományos fluoreszcens alkalmazáshoz</w:t>
      </w:r>
      <w:r w:rsidR="00921310" w:rsidRPr="00BC1CDD">
        <w:t xml:space="preserve">/ </w:t>
      </w:r>
      <w:r w:rsidR="006A7687" w:rsidRPr="00BC1CDD">
        <w:t>vagy LED , 405nm/470nm/590nm/635nm hullámhosszokon.</w:t>
      </w:r>
    </w:p>
    <w:p w:rsidR="00C9366C" w:rsidRPr="00BC1CDD" w:rsidRDefault="006C324B" w:rsidP="009B11AA">
      <w:pPr>
        <w:pStyle w:val="Listaszerbekezds"/>
        <w:numPr>
          <w:ilvl w:val="0"/>
          <w:numId w:val="9"/>
        </w:numPr>
      </w:pPr>
      <w:r w:rsidRPr="00BC1CDD">
        <w:t>Fluoreszcens szűrőkockák</w:t>
      </w:r>
      <w:r w:rsidR="00F95CD8" w:rsidRPr="00BC1CDD">
        <w:t>:</w:t>
      </w:r>
    </w:p>
    <w:p w:rsidR="00C9366C" w:rsidRPr="00BC1CDD" w:rsidRDefault="006A7687" w:rsidP="009B11AA">
      <w:pPr>
        <w:pStyle w:val="Listaszerbekezds"/>
        <w:numPr>
          <w:ilvl w:val="0"/>
          <w:numId w:val="9"/>
        </w:numPr>
      </w:pPr>
      <w:r w:rsidRPr="00BC1CDD">
        <w:t>4</w:t>
      </w:r>
      <w:r w:rsidR="006C324B" w:rsidRPr="00BC1CDD">
        <w:t>db szűrőkocka hagyományos fluoreszcens vizsgálatokhoz</w:t>
      </w:r>
      <w:r w:rsidR="00FA47E7" w:rsidRPr="00BC1CDD">
        <w:t xml:space="preserve">: </w:t>
      </w:r>
      <w:r w:rsidRPr="00BC1CDD">
        <w:t xml:space="preserve">(DAPI/FITC, STAR488/Cy3/Cy5. STAR635P) </w:t>
      </w:r>
      <w:r w:rsidR="00E473FB" w:rsidRPr="00BC1CDD">
        <w:t>emissziójú tartományban</w:t>
      </w:r>
      <w:r w:rsidRPr="00BC1CDD">
        <w:t>, vagy 1db Quadband filter kocka</w:t>
      </w:r>
      <w:r w:rsidR="001268FF" w:rsidRPr="00BC1CDD">
        <w:t xml:space="preserve"> a megadott hullá</w:t>
      </w:r>
      <w:r w:rsidR="00B939D4" w:rsidRPr="00BC1CDD">
        <w:t>m</w:t>
      </w:r>
      <w:r w:rsidR="001268FF" w:rsidRPr="00BC1CDD">
        <w:t>hosszakra</w:t>
      </w:r>
      <w:r w:rsidRPr="00BC1CDD">
        <w:t xml:space="preserve">. </w:t>
      </w:r>
    </w:p>
    <w:p w:rsidR="00A028B9" w:rsidRPr="00BC1CDD" w:rsidRDefault="00C9366C" w:rsidP="009B11AA">
      <w:pPr>
        <w:pStyle w:val="Listaszerbekezds"/>
        <w:numPr>
          <w:ilvl w:val="0"/>
          <w:numId w:val="9"/>
        </w:numPr>
      </w:pPr>
      <w:r w:rsidRPr="00BC1CDD">
        <w:t>Mintabefogók:</w:t>
      </w:r>
    </w:p>
    <w:p w:rsidR="00C9366C" w:rsidRPr="00BC1CDD" w:rsidRDefault="00C9366C" w:rsidP="009B11AA">
      <w:pPr>
        <w:pStyle w:val="Listaszerbekezds"/>
        <w:numPr>
          <w:ilvl w:val="0"/>
          <w:numId w:val="9"/>
        </w:numPr>
      </w:pPr>
      <w:r w:rsidRPr="00BC1CDD">
        <w:t>standar</w:t>
      </w:r>
      <w:r w:rsidR="00A028B9" w:rsidRPr="00BC1CDD">
        <w:t>d tárgylem</w:t>
      </w:r>
      <w:r w:rsidR="00E07B3B" w:rsidRPr="00BC1CDD">
        <w:t>ez</w:t>
      </w:r>
    </w:p>
    <w:p w:rsidR="00C9366C" w:rsidRPr="00BC1CDD" w:rsidRDefault="00134481" w:rsidP="009B11AA">
      <w:pPr>
        <w:pStyle w:val="Listaszerbekezds"/>
        <w:numPr>
          <w:ilvl w:val="0"/>
          <w:numId w:val="9"/>
        </w:numPr>
      </w:pPr>
      <w:r w:rsidRPr="00BC1CDD">
        <w:t>24-68</w:t>
      </w:r>
      <w:r w:rsidR="00E07B3B" w:rsidRPr="00BC1CDD">
        <w:t xml:space="preserve"> mm-es Petri csésze</w:t>
      </w:r>
    </w:p>
    <w:p w:rsidR="00B954F9" w:rsidRPr="00BC1CDD" w:rsidRDefault="00B954F9" w:rsidP="009B11AA">
      <w:pPr>
        <w:pStyle w:val="Listaszerbekezds"/>
        <w:numPr>
          <w:ilvl w:val="0"/>
          <w:numId w:val="9"/>
        </w:numPr>
      </w:pPr>
      <w:r w:rsidRPr="00BC1CDD">
        <w:t>LabTek kamra</w:t>
      </w:r>
    </w:p>
    <w:p w:rsidR="006A7687" w:rsidRPr="00BC1CDD" w:rsidRDefault="001268FF" w:rsidP="009B11AA">
      <w:pPr>
        <w:pStyle w:val="Listaszerbekezds"/>
        <w:numPr>
          <w:ilvl w:val="0"/>
          <w:numId w:val="9"/>
        </w:numPr>
      </w:pPr>
      <w:r w:rsidRPr="00BC1CDD">
        <w:t>Piezó motorizált inzert a motorizált tárgyasztalra,</w:t>
      </w:r>
      <w:r w:rsidR="005E1389" w:rsidRPr="00BC1CDD">
        <w:t xml:space="preserve"> </w:t>
      </w:r>
      <w:r w:rsidRPr="009B11AA">
        <w:rPr>
          <w:color w:val="FF0000"/>
        </w:rPr>
        <w:t xml:space="preserve"> </w:t>
      </w:r>
    </w:p>
    <w:p w:rsidR="006A7687" w:rsidRPr="00BC1CDD" w:rsidRDefault="00033B13" w:rsidP="009B11AA">
      <w:pPr>
        <w:pStyle w:val="Listaszerbekezds"/>
        <w:numPr>
          <w:ilvl w:val="0"/>
          <w:numId w:val="9"/>
        </w:numPr>
      </w:pPr>
      <w:proofErr w:type="spellStart"/>
      <w:r>
        <w:t>Widefiled</w:t>
      </w:r>
      <w:proofErr w:type="spellEnd"/>
      <w:r>
        <w:t xml:space="preserve"> </w:t>
      </w:r>
      <w:r w:rsidR="001268FF" w:rsidRPr="00BC1CDD">
        <w:t>kamera,</w:t>
      </w:r>
      <w:r w:rsidR="006A7687" w:rsidRPr="00BC1CDD">
        <w:t xml:space="preserve"> </w:t>
      </w:r>
      <w:proofErr w:type="spellStart"/>
      <w:r w:rsidR="006A7687" w:rsidRPr="00BC1CDD">
        <w:t>monochrome</w:t>
      </w:r>
      <w:proofErr w:type="spellEnd"/>
      <w:r w:rsidR="006A7687" w:rsidRPr="00BC1CDD">
        <w:t xml:space="preserve"> </w:t>
      </w:r>
      <w:r w:rsidR="00B939D4" w:rsidRPr="00BC1CDD">
        <w:t xml:space="preserve">CCD, </w:t>
      </w:r>
      <w:r w:rsidR="006A7687" w:rsidRPr="00BC1CDD">
        <w:t xml:space="preserve">1/2" </w:t>
      </w:r>
      <w:r w:rsidR="001268FF" w:rsidRPr="00BC1CDD">
        <w:t>chipmére</w:t>
      </w:r>
      <w:r w:rsidR="00B939D4" w:rsidRPr="00BC1CDD">
        <w:t>t</w:t>
      </w:r>
      <w:r w:rsidR="001268FF" w:rsidRPr="00BC1CDD">
        <w:t>, 1280x960 pixel</w:t>
      </w:r>
    </w:p>
    <w:p w:rsidR="00092B3C" w:rsidRPr="00BC1CDD" w:rsidRDefault="00092B3C" w:rsidP="00C3471B"/>
    <w:p w:rsidR="00092B3C" w:rsidRPr="00BC1CDD" w:rsidRDefault="009E570E" w:rsidP="00092B3C">
      <w:pPr>
        <w:rPr>
          <w:b/>
        </w:rPr>
      </w:pPr>
      <w:r w:rsidRPr="00BC1CDD">
        <w:rPr>
          <w:b/>
        </w:rPr>
        <w:t>P</w:t>
      </w:r>
      <w:r w:rsidR="004A1158" w:rsidRPr="00BC1CDD">
        <w:rPr>
          <w:b/>
        </w:rPr>
        <w:t>ontról-</w:t>
      </w:r>
      <w:r w:rsidRPr="00BC1CDD">
        <w:rPr>
          <w:b/>
        </w:rPr>
        <w:t>pontra történő lézerpásztázó k</w:t>
      </w:r>
      <w:r w:rsidR="00336E66" w:rsidRPr="00BC1CDD">
        <w:rPr>
          <w:b/>
        </w:rPr>
        <w:t>onfokális/</w:t>
      </w:r>
      <w:r w:rsidR="00397A46" w:rsidRPr="00BC1CDD">
        <w:rPr>
          <w:b/>
        </w:rPr>
        <w:t xml:space="preserve">3D </w:t>
      </w:r>
      <w:r w:rsidR="00336E66" w:rsidRPr="00BC1CDD">
        <w:rPr>
          <w:b/>
        </w:rPr>
        <w:t>STED</w:t>
      </w:r>
      <w:r w:rsidR="00A41E0E" w:rsidRPr="00BC1CDD">
        <w:rPr>
          <w:b/>
        </w:rPr>
        <w:t xml:space="preserve">/FLIM </w:t>
      </w:r>
      <w:r w:rsidR="00092B3C" w:rsidRPr="00BC1CDD">
        <w:rPr>
          <w:b/>
        </w:rPr>
        <w:t>képalkotás</w:t>
      </w:r>
      <w:r w:rsidR="00B939D4" w:rsidRPr="00BC1CDD">
        <w:rPr>
          <w:b/>
        </w:rPr>
        <w:t>:</w:t>
      </w:r>
    </w:p>
    <w:p w:rsidR="00B939D4" w:rsidRPr="00BC1CDD" w:rsidRDefault="00B939D4" w:rsidP="00B939D4">
      <w:pPr>
        <w:rPr>
          <w:b/>
        </w:rPr>
      </w:pPr>
    </w:p>
    <w:p w:rsidR="005F3C2C" w:rsidRPr="00BC1CDD" w:rsidRDefault="001C6EA6" w:rsidP="00B939D4">
      <w:pPr>
        <w:rPr>
          <w:b/>
        </w:rPr>
      </w:pPr>
      <w:r w:rsidRPr="00BC1CDD">
        <w:rPr>
          <w:b/>
        </w:rPr>
        <w:t>Konfokális</w:t>
      </w:r>
      <w:r w:rsidR="00B939D4" w:rsidRPr="00BC1CDD">
        <w:rPr>
          <w:b/>
        </w:rPr>
        <w:t xml:space="preserve"> pásztázásra alkalmas Objektív</w:t>
      </w:r>
      <w:r w:rsidRPr="00BC1CDD">
        <w:rPr>
          <w:b/>
        </w:rPr>
        <w:t>:</w:t>
      </w:r>
      <w:r w:rsidR="005F3C2C" w:rsidRPr="00BC1CDD">
        <w:rPr>
          <w:b/>
        </w:rPr>
        <w:t xml:space="preserve"> </w:t>
      </w:r>
    </w:p>
    <w:p w:rsidR="001C6EA6" w:rsidRPr="00BC1CDD" w:rsidRDefault="001C6EA6" w:rsidP="009B11AA">
      <w:pPr>
        <w:pStyle w:val="Listaszerbekezds"/>
        <w:numPr>
          <w:ilvl w:val="0"/>
          <w:numId w:val="11"/>
        </w:numPr>
      </w:pPr>
      <w:proofErr w:type="spellStart"/>
      <w:r w:rsidRPr="00BC1CDD">
        <w:t>Plan</w:t>
      </w:r>
      <w:proofErr w:type="spellEnd"/>
      <w:r w:rsidRPr="00BC1CDD">
        <w:t xml:space="preserve"> </w:t>
      </w:r>
      <w:proofErr w:type="spellStart"/>
      <w:r w:rsidRPr="00BC1CDD">
        <w:t>Apochromat</w:t>
      </w:r>
      <w:proofErr w:type="spellEnd"/>
      <w:r w:rsidR="00B40AC5" w:rsidRPr="00BC1CDD">
        <w:tab/>
      </w:r>
      <w:r w:rsidR="00EA736A">
        <w:t>100</w:t>
      </w:r>
      <w:r w:rsidRPr="00BC1CDD">
        <w:t xml:space="preserve">x / </w:t>
      </w:r>
      <w:proofErr w:type="gramStart"/>
      <w:r w:rsidRPr="00BC1CDD">
        <w:t>NA</w:t>
      </w:r>
      <w:proofErr w:type="gramEnd"/>
      <w:r w:rsidRPr="00BC1CDD">
        <w:t xml:space="preserve"> </w:t>
      </w:r>
      <w:r w:rsidRPr="00BC1CDD">
        <w:rPr>
          <w:lang w:eastAsia="zh-CN"/>
        </w:rPr>
        <w:t>≥</w:t>
      </w:r>
      <w:r w:rsidRPr="00BC1CDD">
        <w:t>1.4 OIL</w:t>
      </w:r>
    </w:p>
    <w:p w:rsidR="00033B13" w:rsidRPr="00BC1CDD" w:rsidRDefault="00033B13" w:rsidP="00B939D4">
      <w:pPr>
        <w:rPr>
          <w:b/>
        </w:rPr>
      </w:pPr>
    </w:p>
    <w:p w:rsidR="00092B3C" w:rsidRPr="00BC1CDD" w:rsidRDefault="00C068FF" w:rsidP="00B939D4">
      <w:pPr>
        <w:rPr>
          <w:b/>
        </w:rPr>
      </w:pPr>
      <w:r w:rsidRPr="00BC1CDD">
        <w:rPr>
          <w:b/>
        </w:rPr>
        <w:t>Gerjesztő</w:t>
      </w:r>
      <w:r w:rsidR="00092B3C" w:rsidRPr="00BC1CDD">
        <w:rPr>
          <w:b/>
        </w:rPr>
        <w:t xml:space="preserve"> lézervonalak</w:t>
      </w:r>
      <w:r w:rsidR="00DE28FE" w:rsidRPr="00BC1CDD">
        <w:rPr>
          <w:b/>
        </w:rPr>
        <w:t xml:space="preserve">, AOM </w:t>
      </w:r>
      <w:ins w:id="1" w:author="Dr. Veszprémi Brigitta" w:date="2017-12-05T13:17:00Z">
        <w:r w:rsidR="00E46A18">
          <w:rPr>
            <w:b/>
          </w:rPr>
          <w:t xml:space="preserve">(AOTF) </w:t>
        </w:r>
      </w:ins>
      <w:r w:rsidR="00DE28FE" w:rsidRPr="00BC1CDD">
        <w:rPr>
          <w:b/>
        </w:rPr>
        <w:t>vezérléssel</w:t>
      </w:r>
      <w:r w:rsidR="00092B3C" w:rsidRPr="00BC1CDD">
        <w:rPr>
          <w:b/>
        </w:rPr>
        <w:t>:</w:t>
      </w:r>
    </w:p>
    <w:p w:rsidR="00092B3C" w:rsidRPr="00BC1CDD" w:rsidRDefault="00DE28FE" w:rsidP="009B11AA">
      <w:pPr>
        <w:pStyle w:val="Listaszerbekezds"/>
        <w:numPr>
          <w:ilvl w:val="0"/>
          <w:numId w:val="10"/>
        </w:numPr>
      </w:pPr>
      <w:r w:rsidRPr="009B11AA">
        <w:rPr>
          <w:b/>
        </w:rPr>
        <w:t xml:space="preserve">561 </w:t>
      </w:r>
      <w:r w:rsidR="00092B3C" w:rsidRPr="00BC1CDD">
        <w:t>±5 nm</w:t>
      </w:r>
      <w:r w:rsidRPr="00BC1CDD">
        <w:t xml:space="preserve"> pulzuslézer, </w:t>
      </w:r>
      <w:proofErr w:type="spellStart"/>
      <w:r w:rsidRPr="00BC1CDD">
        <w:t>Pulsed</w:t>
      </w:r>
      <w:proofErr w:type="spellEnd"/>
      <w:r w:rsidRPr="00BC1CDD">
        <w:t xml:space="preserve"> </w:t>
      </w:r>
      <w:proofErr w:type="spellStart"/>
      <w:r w:rsidRPr="00BC1CDD">
        <w:t>mode</w:t>
      </w:r>
      <w:proofErr w:type="spellEnd"/>
      <w:r w:rsidRPr="00BC1CDD">
        <w:t xml:space="preserve">: </w:t>
      </w:r>
      <w:ins w:id="2" w:author="Dr. Szabó-Gothard Máté" w:date="2017-12-05T14:14:00Z">
        <w:r w:rsidR="00EA2C62">
          <w:t xml:space="preserve">min. </w:t>
        </w:r>
      </w:ins>
      <w:del w:id="3" w:author="Dr. Szabó-Gothard Máté" w:date="2017-12-05T14:14:00Z">
        <w:r w:rsidRPr="00BC1CDD" w:rsidDel="00EA2C62">
          <w:delText>~</w:delText>
        </w:r>
      </w:del>
      <w:ins w:id="4" w:author="Dr. Veszprémi Brigitta" w:date="2017-12-05T13:00:00Z">
        <w:r w:rsidR="008A43FA">
          <w:t>200</w:t>
        </w:r>
      </w:ins>
      <w:del w:id="5" w:author="Dr. Veszprémi Brigitta" w:date="2017-12-05T13:00:00Z">
        <w:r w:rsidRPr="00BC1CDD" w:rsidDel="008A43FA">
          <w:delText>300</w:delText>
        </w:r>
      </w:del>
      <w:r w:rsidRPr="00BC1CDD">
        <w:t xml:space="preserve"> </w:t>
      </w:r>
      <w:proofErr w:type="spellStart"/>
      <w:r w:rsidRPr="00BC1CDD">
        <w:t>μW</w:t>
      </w:r>
      <w:proofErr w:type="spellEnd"/>
      <w:r w:rsidRPr="00BC1CDD">
        <w:t xml:space="preserve"> @ 40MHz </w:t>
      </w:r>
    </w:p>
    <w:p w:rsidR="00092B3C" w:rsidRPr="00BC1CDD" w:rsidRDefault="00DE28FE" w:rsidP="009B11AA">
      <w:pPr>
        <w:pStyle w:val="Listaszerbekezds"/>
        <w:numPr>
          <w:ilvl w:val="0"/>
          <w:numId w:val="10"/>
        </w:numPr>
      </w:pPr>
      <w:r w:rsidRPr="009B11AA">
        <w:rPr>
          <w:b/>
        </w:rPr>
        <w:t>485</w:t>
      </w:r>
      <w:r w:rsidR="00092B3C" w:rsidRPr="00BC1CDD">
        <w:t xml:space="preserve">±10 nm </w:t>
      </w:r>
      <w:r w:rsidR="00397A46" w:rsidRPr="00BC1CDD">
        <w:t>pu</w:t>
      </w:r>
      <w:r w:rsidRPr="00BC1CDD">
        <w:t>lzus</w:t>
      </w:r>
      <w:r w:rsidR="00092B3C" w:rsidRPr="00BC1CDD">
        <w:t xml:space="preserve">lézer, </w:t>
      </w:r>
      <w:r w:rsidRPr="00BC1CDD">
        <w:t>1 mW pulsed@ 40 MHz</w:t>
      </w:r>
    </w:p>
    <w:p w:rsidR="00092B3C" w:rsidRDefault="00092B3C" w:rsidP="009B11AA">
      <w:pPr>
        <w:pStyle w:val="Listaszerbekezds"/>
        <w:numPr>
          <w:ilvl w:val="0"/>
          <w:numId w:val="10"/>
        </w:numPr>
      </w:pPr>
      <w:r w:rsidRPr="009B11AA">
        <w:rPr>
          <w:b/>
        </w:rPr>
        <w:t>638</w:t>
      </w:r>
      <w:r w:rsidRPr="00BC1CDD">
        <w:t xml:space="preserve">±5 nm </w:t>
      </w:r>
      <w:r w:rsidR="00DE28FE" w:rsidRPr="00BC1CDD">
        <w:t xml:space="preserve">pulzuslézer, 1 </w:t>
      </w:r>
      <w:proofErr w:type="spellStart"/>
      <w:r w:rsidR="00DE28FE" w:rsidRPr="00BC1CDD">
        <w:t>mW</w:t>
      </w:r>
      <w:proofErr w:type="spellEnd"/>
      <w:r w:rsidR="00DE28FE" w:rsidRPr="00BC1CDD">
        <w:t xml:space="preserve"> </w:t>
      </w:r>
      <w:proofErr w:type="spellStart"/>
      <w:r w:rsidR="00DE28FE" w:rsidRPr="00BC1CDD">
        <w:t>pulsed</w:t>
      </w:r>
      <w:proofErr w:type="spellEnd"/>
      <w:r w:rsidR="00DE28FE" w:rsidRPr="00BC1CDD">
        <w:t>@40MHz</w:t>
      </w:r>
    </w:p>
    <w:p w:rsidR="00033B13" w:rsidRPr="00BC1CDD" w:rsidRDefault="00033B13" w:rsidP="00A8258C">
      <w:pPr>
        <w:pStyle w:val="Listaszerbekezds"/>
        <w:ind w:left="720"/>
      </w:pPr>
    </w:p>
    <w:p w:rsidR="005F3C2C" w:rsidRDefault="00033B13" w:rsidP="005F3C2C">
      <w:pPr>
        <w:rPr>
          <w:b/>
        </w:rPr>
      </w:pPr>
      <w:r>
        <w:rPr>
          <w:b/>
        </w:rPr>
        <w:t xml:space="preserve">Software lézervonal beállítás  </w:t>
      </w:r>
    </w:p>
    <w:p w:rsidR="00033B13" w:rsidRPr="00BC1CDD" w:rsidRDefault="00033B13" w:rsidP="005F3C2C">
      <w:pPr>
        <w:rPr>
          <w:b/>
        </w:rPr>
      </w:pPr>
    </w:p>
    <w:p w:rsidR="00092B3C" w:rsidRPr="00BC1CDD" w:rsidRDefault="00092B3C" w:rsidP="005F3C2C">
      <w:pPr>
        <w:rPr>
          <w:b/>
        </w:rPr>
      </w:pPr>
      <w:r w:rsidRPr="00BC1CDD">
        <w:rPr>
          <w:b/>
        </w:rPr>
        <w:t xml:space="preserve">Detektálás: </w:t>
      </w:r>
    </w:p>
    <w:p w:rsidR="00092B3C" w:rsidRPr="009B11AA" w:rsidRDefault="00DE28FE" w:rsidP="009B11AA">
      <w:pPr>
        <w:pStyle w:val="Listaszerbekezds"/>
        <w:numPr>
          <w:ilvl w:val="0"/>
          <w:numId w:val="12"/>
        </w:numPr>
        <w:rPr>
          <w:b/>
        </w:rPr>
      </w:pPr>
      <w:r w:rsidRPr="00BC1CDD">
        <w:t>3</w:t>
      </w:r>
      <w:r w:rsidR="004717F4" w:rsidRPr="00BC1CDD">
        <w:t xml:space="preserve"> </w:t>
      </w:r>
      <w:proofErr w:type="gramStart"/>
      <w:r w:rsidR="00092B3C" w:rsidRPr="00BC1CDD">
        <w:t xml:space="preserve">db </w:t>
      </w:r>
      <w:r w:rsidRPr="00BC1CDD">
        <w:t xml:space="preserve"> detektor</w:t>
      </w:r>
      <w:proofErr w:type="gramEnd"/>
      <w:r w:rsidR="00F42451" w:rsidRPr="00BC1CDD">
        <w:t xml:space="preserve">: hibrid </w:t>
      </w:r>
      <w:r w:rsidR="00092B3C" w:rsidRPr="00BC1CDD">
        <w:t>GaAsP detektor</w:t>
      </w:r>
      <w:r w:rsidR="001E09BD" w:rsidRPr="00BC1CDD">
        <w:t xml:space="preserve"> vagy lavina fotodióda</w:t>
      </w:r>
      <w:r w:rsidR="00F42451" w:rsidRPr="00BC1CDD">
        <w:t xml:space="preserve"> (APD</w:t>
      </w:r>
      <w:del w:id="6" w:author="Dr. Veszprémi Brigitta" w:date="2017-12-05T13:07:00Z">
        <w:r w:rsidR="001E09BD" w:rsidRPr="00BC1CDD" w:rsidDel="008A43FA">
          <w:delText>)</w:delText>
        </w:r>
      </w:del>
      <w:ins w:id="7" w:author="Dr. Veszprémi Brigitta" w:date="2017-12-05T13:07:00Z">
        <w:r w:rsidR="008A43FA">
          <w:t xml:space="preserve"> vagy PMT) </w:t>
        </w:r>
      </w:ins>
    </w:p>
    <w:p w:rsidR="00DE28FE" w:rsidRPr="00BC1CDD" w:rsidRDefault="00DE28FE" w:rsidP="009B11AA">
      <w:pPr>
        <w:pStyle w:val="Listaszerbekezds"/>
        <w:numPr>
          <w:ilvl w:val="0"/>
          <w:numId w:val="12"/>
        </w:numPr>
      </w:pPr>
      <w:r w:rsidRPr="00BC1CDD">
        <w:t xml:space="preserve">motorizált pinhole. </w:t>
      </w:r>
    </w:p>
    <w:p w:rsidR="00DE28FE" w:rsidRPr="00BC1CDD" w:rsidRDefault="00DE28FE" w:rsidP="005F3C2C">
      <w:pPr>
        <w:ind w:left="720"/>
        <w:rPr>
          <w:b/>
        </w:rPr>
      </w:pPr>
    </w:p>
    <w:p w:rsidR="00033B13" w:rsidRDefault="00033B13" w:rsidP="005F3C2C">
      <w:pPr>
        <w:rPr>
          <w:b/>
        </w:rPr>
      </w:pPr>
      <w:r>
        <w:rPr>
          <w:b/>
        </w:rPr>
        <w:t xml:space="preserve">3D STED </w:t>
      </w:r>
    </w:p>
    <w:p w:rsidR="00033B13" w:rsidRDefault="00033B13" w:rsidP="005F3C2C">
      <w:pPr>
        <w:rPr>
          <w:b/>
        </w:rPr>
      </w:pPr>
    </w:p>
    <w:p w:rsidR="00092B3C" w:rsidRPr="00BC1CDD" w:rsidRDefault="00092B3C" w:rsidP="005F3C2C">
      <w:pPr>
        <w:rPr>
          <w:b/>
        </w:rPr>
      </w:pPr>
      <w:proofErr w:type="spellStart"/>
      <w:r w:rsidRPr="00BC1CDD">
        <w:rPr>
          <w:b/>
        </w:rPr>
        <w:t>Konfokális</w:t>
      </w:r>
      <w:proofErr w:type="spellEnd"/>
      <w:r w:rsidRPr="00BC1CDD">
        <w:rPr>
          <w:b/>
        </w:rPr>
        <w:t xml:space="preserve"> </w:t>
      </w:r>
      <w:r w:rsidR="009E570E" w:rsidRPr="00BC1CDD">
        <w:rPr>
          <w:b/>
        </w:rPr>
        <w:t>lézer</w:t>
      </w:r>
      <w:r w:rsidRPr="00BC1CDD">
        <w:rPr>
          <w:b/>
        </w:rPr>
        <w:t>pásztázó egység:</w:t>
      </w:r>
    </w:p>
    <w:p w:rsidR="00092B3C" w:rsidRPr="00BC1CDD" w:rsidRDefault="00092B3C" w:rsidP="009B11AA">
      <w:pPr>
        <w:pStyle w:val="Listaszerbekezds"/>
        <w:numPr>
          <w:ilvl w:val="0"/>
          <w:numId w:val="13"/>
        </w:numPr>
      </w:pPr>
      <w:r w:rsidRPr="00BC1CDD">
        <w:t xml:space="preserve">pásztázási sebesség legalább </w:t>
      </w:r>
      <w:ins w:id="8" w:author="Dr. Veszprémi Brigitta" w:date="2017-12-05T12:55:00Z">
        <w:r w:rsidR="008A43FA">
          <w:t>3 kép</w:t>
        </w:r>
      </w:ins>
      <w:del w:id="9" w:author="Dr. Veszprémi Brigitta" w:date="2017-12-05T12:55:00Z">
        <w:r w:rsidR="00AD53BC" w:rsidRPr="00BC1CDD" w:rsidDel="008A43FA">
          <w:delText xml:space="preserve">5 </w:delText>
        </w:r>
        <w:r w:rsidRPr="00BC1CDD" w:rsidDel="008A43FA">
          <w:delText>kép</w:delText>
        </w:r>
      </w:del>
      <w:r w:rsidRPr="00BC1CDD">
        <w:t>/másodperc (512×512 képfelbontás mellett)</w:t>
      </w:r>
    </w:p>
    <w:p w:rsidR="00092B3C" w:rsidRPr="00BC1CDD" w:rsidRDefault="00092B3C" w:rsidP="009B11AA">
      <w:pPr>
        <w:pStyle w:val="Listaszerbekezds"/>
        <w:numPr>
          <w:ilvl w:val="0"/>
          <w:numId w:val="13"/>
        </w:numPr>
      </w:pPr>
      <w:r w:rsidRPr="00BC1CDD">
        <w:t xml:space="preserve">pásztázási sebesség legalább </w:t>
      </w:r>
      <w:ins w:id="10" w:author="Dr. Veszprémi Brigitta" w:date="2017-12-05T12:57:00Z">
        <w:r w:rsidR="008A43FA">
          <w:t>20</w:t>
        </w:r>
      </w:ins>
      <w:del w:id="11" w:author="Dr. Veszprémi Brigitta" w:date="2017-12-05T12:57:00Z">
        <w:r w:rsidR="001E09BD" w:rsidRPr="00BC1CDD" w:rsidDel="008A43FA">
          <w:delText>80</w:delText>
        </w:r>
      </w:del>
      <w:r w:rsidR="001E09BD" w:rsidRPr="00BC1CDD">
        <w:t xml:space="preserve"> </w:t>
      </w:r>
      <w:r w:rsidRPr="00BC1CDD">
        <w:t>kép/másodperc (512×16 képfelbontás mellett)</w:t>
      </w:r>
    </w:p>
    <w:p w:rsidR="009834CD" w:rsidRPr="00BC1CDD" w:rsidRDefault="00092B3C" w:rsidP="009B11AA">
      <w:pPr>
        <w:pStyle w:val="Listaszerbekezds"/>
        <w:numPr>
          <w:ilvl w:val="0"/>
          <w:numId w:val="13"/>
        </w:numPr>
      </w:pPr>
      <w:r w:rsidRPr="00BC1CDD">
        <w:t xml:space="preserve">pásztázási látótér legalább </w:t>
      </w:r>
      <w:del w:id="12" w:author="Dr. Veszprémi Brigitta" w:date="2017-12-05T13:02:00Z">
        <w:r w:rsidRPr="00BC1CDD" w:rsidDel="008A43FA">
          <w:delText xml:space="preserve">20 </w:delText>
        </w:r>
      </w:del>
      <w:ins w:id="13" w:author="Dr. Veszprémi Brigitta" w:date="2017-12-05T13:02:00Z">
        <w:r w:rsidR="008A43FA">
          <w:t>8</w:t>
        </w:r>
        <w:r w:rsidR="008A43FA" w:rsidRPr="00BC1CDD">
          <w:t xml:space="preserve"> </w:t>
        </w:r>
      </w:ins>
      <w:r w:rsidRPr="00BC1CDD">
        <w:t>mm</w:t>
      </w:r>
    </w:p>
    <w:p w:rsidR="005F3C2C" w:rsidRPr="00BC1CDD" w:rsidRDefault="005F3C2C" w:rsidP="009B11AA">
      <w:pPr>
        <w:pStyle w:val="Listaszerbekezds"/>
        <w:numPr>
          <w:ilvl w:val="0"/>
          <w:numId w:val="13"/>
        </w:numPr>
      </w:pPr>
      <w:r w:rsidRPr="00BC1CDD">
        <w:t>szkennelési vonalfrekvencia legalább 2000 Hz</w:t>
      </w:r>
    </w:p>
    <w:p w:rsidR="00805CCE" w:rsidRPr="00BC1CDD" w:rsidRDefault="00D36848" w:rsidP="009B11AA">
      <w:pPr>
        <w:pStyle w:val="Listaszerbekezds"/>
        <w:numPr>
          <w:ilvl w:val="0"/>
          <w:numId w:val="13"/>
        </w:numPr>
      </w:pPr>
      <w:r w:rsidRPr="00BC1CDD">
        <w:t>elérhető képfelbontás</w:t>
      </w:r>
      <w:r w:rsidR="009834CD" w:rsidRPr="00BC1CDD">
        <w:t xml:space="preserve"> </w:t>
      </w:r>
      <w:r w:rsidR="00AD53BC" w:rsidRPr="00BC1CDD">
        <w:t xml:space="preserve">legalább </w:t>
      </w:r>
      <w:r w:rsidR="009834CD" w:rsidRPr="00BC1CDD">
        <w:t>8000x8000 pixel</w:t>
      </w:r>
    </w:p>
    <w:p w:rsidR="00DE28FE" w:rsidRPr="00BC1CDD" w:rsidRDefault="00DE28FE" w:rsidP="00DE28FE">
      <w:pPr>
        <w:rPr>
          <w:b/>
        </w:rPr>
      </w:pPr>
    </w:p>
    <w:p w:rsidR="00DE28FE" w:rsidRPr="00BC1CDD" w:rsidRDefault="00DE28FE" w:rsidP="00DE28FE">
      <w:pPr>
        <w:rPr>
          <w:b/>
        </w:rPr>
      </w:pPr>
      <w:proofErr w:type="spellStart"/>
      <w:r w:rsidRPr="00BC1CDD">
        <w:rPr>
          <w:b/>
        </w:rPr>
        <w:t>Depléciós</w:t>
      </w:r>
      <w:proofErr w:type="spellEnd"/>
      <w:r w:rsidRPr="00BC1CDD">
        <w:rPr>
          <w:b/>
        </w:rPr>
        <w:t xml:space="preserve"> lézervonalak, AOM </w:t>
      </w:r>
      <w:ins w:id="14" w:author="Dr. Veszprémi Brigitta" w:date="2017-12-05T13:18:00Z">
        <w:r w:rsidR="00605A68">
          <w:rPr>
            <w:b/>
          </w:rPr>
          <w:t>(AOTF)</w:t>
        </w:r>
      </w:ins>
      <w:ins w:id="15" w:author="Dr. Szabó-Gothard Máté" w:date="2017-12-05T14:14:00Z">
        <w:r w:rsidR="00EA2C62">
          <w:rPr>
            <w:b/>
          </w:rPr>
          <w:t xml:space="preserve"> </w:t>
        </w:r>
      </w:ins>
      <w:r w:rsidRPr="00BC1CDD">
        <w:rPr>
          <w:b/>
        </w:rPr>
        <w:t>vezérléssel:</w:t>
      </w:r>
    </w:p>
    <w:p w:rsidR="00784332" w:rsidRPr="00A8258C" w:rsidRDefault="00784332" w:rsidP="009B11AA">
      <w:pPr>
        <w:pStyle w:val="Listaszerbekezds"/>
        <w:numPr>
          <w:ilvl w:val="0"/>
          <w:numId w:val="14"/>
        </w:numPr>
        <w:rPr>
          <w:b/>
        </w:rPr>
      </w:pPr>
      <w:r w:rsidRPr="009B11AA">
        <w:rPr>
          <w:b/>
        </w:rPr>
        <w:t>660</w:t>
      </w:r>
      <w:r w:rsidRPr="00BC1CDD">
        <w:t xml:space="preserve">±3 nm lézer vagy </w:t>
      </w:r>
      <w:r w:rsidRPr="009B11AA">
        <w:rPr>
          <w:b/>
        </w:rPr>
        <w:t>775</w:t>
      </w:r>
      <w:r w:rsidRPr="00BC1CDD">
        <w:t>±3 nm lézer</w:t>
      </w:r>
    </w:p>
    <w:p w:rsidR="00033B13" w:rsidRPr="00A8258C" w:rsidRDefault="00033B13" w:rsidP="00A8258C">
      <w:pPr>
        <w:pStyle w:val="Listaszerbekezds"/>
        <w:ind w:left="720"/>
        <w:rPr>
          <w:b/>
        </w:rPr>
      </w:pPr>
    </w:p>
    <w:p w:rsidR="00033B13" w:rsidRDefault="00033B13" w:rsidP="00A8258C">
      <w:pPr>
        <w:rPr>
          <w:b/>
        </w:rPr>
      </w:pPr>
      <w:r>
        <w:rPr>
          <w:b/>
        </w:rPr>
        <w:t>STED felbontás:</w:t>
      </w:r>
    </w:p>
    <w:p w:rsidR="00033B13" w:rsidRPr="00A8258C" w:rsidRDefault="00033B13" w:rsidP="00A8258C">
      <w:pPr>
        <w:rPr>
          <w:b/>
        </w:rPr>
      </w:pPr>
    </w:p>
    <w:p w:rsidR="005F3C2C" w:rsidRPr="00BC1CDD" w:rsidRDefault="00E473FB" w:rsidP="009B11AA">
      <w:pPr>
        <w:pStyle w:val="Listaszerbekezds"/>
        <w:numPr>
          <w:ilvl w:val="0"/>
          <w:numId w:val="14"/>
        </w:numPr>
      </w:pPr>
      <w:r w:rsidRPr="00BC1CDD">
        <w:rPr>
          <w:b/>
        </w:rPr>
        <w:sym w:font="Symbol" w:char="F0A3"/>
      </w:r>
      <w:r w:rsidRPr="009B11AA">
        <w:rPr>
          <w:b/>
        </w:rPr>
        <w:t xml:space="preserve"> </w:t>
      </w:r>
      <w:r w:rsidR="00EA736A">
        <w:t>130x130x13</w:t>
      </w:r>
      <w:r w:rsidR="00397A46" w:rsidRPr="00BC1CDD">
        <w:t>0</w:t>
      </w:r>
      <w:r w:rsidR="00D07B83" w:rsidRPr="00BC1CDD">
        <w:t xml:space="preserve">nm </w:t>
      </w:r>
      <w:proofErr w:type="spellStart"/>
      <w:r w:rsidR="00D07B83" w:rsidRPr="00BC1CDD">
        <w:t>xy</w:t>
      </w:r>
      <w:r w:rsidR="00397A46" w:rsidRPr="00BC1CDD">
        <w:t>z</w:t>
      </w:r>
      <w:proofErr w:type="spellEnd"/>
      <w:r w:rsidR="00D07B83" w:rsidRPr="00BC1CDD">
        <w:t xml:space="preserve"> irányú feloldóképesség</w:t>
      </w:r>
    </w:p>
    <w:p w:rsidR="00397A46" w:rsidRPr="00BC1CDD" w:rsidRDefault="005F3C2C" w:rsidP="009B11AA">
      <w:pPr>
        <w:pStyle w:val="Listaszerbekezds"/>
        <w:numPr>
          <w:ilvl w:val="0"/>
          <w:numId w:val="14"/>
        </w:numPr>
      </w:pPr>
      <w:r w:rsidRPr="00BC1CDD">
        <w:rPr>
          <w:b/>
        </w:rPr>
        <w:sym w:font="Symbol" w:char="F0A3"/>
      </w:r>
      <w:r w:rsidR="00EA736A">
        <w:t>50x5</w:t>
      </w:r>
      <w:r w:rsidR="00397A46" w:rsidRPr="00BC1CDD">
        <w:t>0 irányú feloldóképesség</w:t>
      </w:r>
    </w:p>
    <w:p w:rsidR="00AE69F0" w:rsidRDefault="00AE69F0" w:rsidP="00E1742B">
      <w:pPr>
        <w:rPr>
          <w:strike/>
          <w:u w:val="single"/>
        </w:rPr>
      </w:pPr>
    </w:p>
    <w:p w:rsidR="00033B13" w:rsidRPr="00A8258C" w:rsidRDefault="00033B13" w:rsidP="00E1742B">
      <w:pPr>
        <w:rPr>
          <w:b/>
        </w:rPr>
      </w:pPr>
      <w:r w:rsidRPr="00A8258C">
        <w:rPr>
          <w:b/>
        </w:rPr>
        <w:t xml:space="preserve">Megfelelő méretű rezgésmentes asztal </w:t>
      </w:r>
    </w:p>
    <w:p w:rsidR="00033B13" w:rsidRPr="00BC1CDD" w:rsidRDefault="00033B13" w:rsidP="00E1742B">
      <w:pPr>
        <w:rPr>
          <w:strike/>
          <w:u w:val="single"/>
        </w:rPr>
      </w:pPr>
    </w:p>
    <w:p w:rsidR="00C9366C" w:rsidRPr="00BC1CDD" w:rsidRDefault="00C9366C" w:rsidP="00C9366C">
      <w:pPr>
        <w:rPr>
          <w:b/>
        </w:rPr>
      </w:pPr>
      <w:r w:rsidRPr="00BC1CDD">
        <w:rPr>
          <w:b/>
        </w:rPr>
        <w:t>Rendszer PC</w:t>
      </w:r>
    </w:p>
    <w:p w:rsidR="00C9366C" w:rsidRDefault="00D753F2" w:rsidP="009B11AA">
      <w:pPr>
        <w:pStyle w:val="Listaszerbekezds"/>
        <w:numPr>
          <w:ilvl w:val="0"/>
          <w:numId w:val="15"/>
        </w:numPr>
      </w:pPr>
      <w:r w:rsidRPr="00BC1CDD">
        <w:t>a</w:t>
      </w:r>
      <w:r w:rsidR="00C9366C" w:rsidRPr="00BC1CDD">
        <w:t xml:space="preserve"> komplett rendszer (hardver, szoftver) </w:t>
      </w:r>
      <w:r w:rsidRPr="00BC1CDD">
        <w:t>vezérlésére alkalmas számítógép</w:t>
      </w:r>
    </w:p>
    <w:p w:rsidR="00033B13" w:rsidRDefault="00033B13" w:rsidP="00033B13">
      <w:pPr>
        <w:pStyle w:val="Listaszerbekezds"/>
        <w:numPr>
          <w:ilvl w:val="0"/>
          <w:numId w:val="15"/>
        </w:numPr>
      </w:pPr>
      <w:r w:rsidRPr="00033B13">
        <w:t xml:space="preserve">256 GB SATA SSD és 5x3 </w:t>
      </w:r>
      <w:proofErr w:type="spellStart"/>
      <w:r w:rsidRPr="00033B13">
        <w:t>TByte</w:t>
      </w:r>
      <w:proofErr w:type="spellEnd"/>
      <w:r w:rsidRPr="00033B13">
        <w:t xml:space="preserve"> SATA HD, 8 USB 3</w:t>
      </w:r>
    </w:p>
    <w:p w:rsidR="00033B13" w:rsidRPr="00BC1CDD" w:rsidRDefault="00033B13" w:rsidP="00033B13">
      <w:pPr>
        <w:pStyle w:val="Listaszerbekezds"/>
        <w:numPr>
          <w:ilvl w:val="0"/>
          <w:numId w:val="15"/>
        </w:numPr>
      </w:pPr>
      <w:r w:rsidRPr="00033B13">
        <w:rPr>
          <w:rFonts w:ascii="Calibri" w:eastAsia="Calibri" w:hAnsi="Calibri"/>
          <w:sz w:val="22"/>
          <w:szCs w:val="22"/>
          <w:lang w:eastAsia="en-US"/>
        </w:rPr>
        <w:t>minimum 31” UHD LED monitor</w:t>
      </w:r>
    </w:p>
    <w:p w:rsidR="00EE6798" w:rsidRDefault="00EE6798" w:rsidP="00EE6798">
      <w:pPr>
        <w:pStyle w:val="Listaszerbekezds"/>
        <w:ind w:left="1080"/>
      </w:pPr>
    </w:p>
    <w:p w:rsidR="00EE6798" w:rsidRPr="00EE6798" w:rsidRDefault="00EE6798" w:rsidP="00EE6798">
      <w:pPr>
        <w:rPr>
          <w:b/>
        </w:rPr>
      </w:pPr>
      <w:r w:rsidRPr="00EE6798">
        <w:rPr>
          <w:b/>
        </w:rPr>
        <w:t xml:space="preserve">FLIM hardware és software integráció: </w:t>
      </w:r>
    </w:p>
    <w:p w:rsidR="00EE6798" w:rsidRDefault="00EE6798" w:rsidP="00EE6798">
      <w:pPr>
        <w:pStyle w:val="Listaszerbekezds"/>
        <w:ind w:left="1080"/>
      </w:pPr>
      <w:r>
        <w:t>•</w:t>
      </w:r>
      <w:r>
        <w:tab/>
      </w:r>
      <w:proofErr w:type="gramStart"/>
      <w:r>
        <w:t>időkorrelált</w:t>
      </w:r>
      <w:proofErr w:type="gramEnd"/>
      <w:r>
        <w:t xml:space="preserve"> foton számláló egység</w:t>
      </w:r>
    </w:p>
    <w:p w:rsidR="00EE6798" w:rsidRPr="00BC1CDD" w:rsidRDefault="00EE6798" w:rsidP="00EE6798">
      <w:pPr>
        <w:pStyle w:val="Listaszerbekezds"/>
        <w:ind w:left="1080"/>
      </w:pPr>
      <w:r>
        <w:t>•</w:t>
      </w:r>
      <w:r>
        <w:tab/>
      </w:r>
      <w:proofErr w:type="gramStart"/>
      <w:r>
        <w:t>szimultán</w:t>
      </w:r>
      <w:proofErr w:type="gramEnd"/>
      <w:r>
        <w:t xml:space="preserve"> több szín-csatornás életidő felvétel</w:t>
      </w:r>
    </w:p>
    <w:p w:rsidR="00C9366C" w:rsidRPr="00BC1CDD" w:rsidRDefault="00C9366C" w:rsidP="00C9366C">
      <w:pPr>
        <w:rPr>
          <w:u w:val="single"/>
        </w:rPr>
      </w:pPr>
    </w:p>
    <w:p w:rsidR="00C9366C" w:rsidRPr="00BC1CDD" w:rsidRDefault="00033B13" w:rsidP="00C9366C">
      <w:pPr>
        <w:rPr>
          <w:b/>
        </w:rPr>
      </w:pPr>
      <w:r>
        <w:rPr>
          <w:b/>
        </w:rPr>
        <w:t xml:space="preserve">Egységes </w:t>
      </w:r>
      <w:r w:rsidR="00C9366C" w:rsidRPr="00BC1CDD">
        <w:rPr>
          <w:b/>
        </w:rPr>
        <w:t>Szoftver</w:t>
      </w:r>
    </w:p>
    <w:p w:rsidR="00C9366C" w:rsidRPr="00BC1CDD" w:rsidRDefault="00AE69F0" w:rsidP="009B11AA">
      <w:pPr>
        <w:pStyle w:val="Listaszerbekezds"/>
        <w:numPr>
          <w:ilvl w:val="0"/>
          <w:numId w:val="16"/>
        </w:numPr>
      </w:pPr>
      <w:r w:rsidRPr="00BC1CDD">
        <w:t>k</w:t>
      </w:r>
      <w:r w:rsidR="00A028B9" w:rsidRPr="00BC1CDD">
        <w:t>épfeldolgozás</w:t>
      </w:r>
    </w:p>
    <w:p w:rsidR="00C9366C" w:rsidRPr="00BC1CDD" w:rsidRDefault="00A028B9" w:rsidP="009B11AA">
      <w:pPr>
        <w:pStyle w:val="Listaszerbekezds"/>
        <w:numPr>
          <w:ilvl w:val="0"/>
          <w:numId w:val="16"/>
        </w:numPr>
      </w:pPr>
      <w:r w:rsidRPr="00BC1CDD">
        <w:t>kvantitatív képelemzés</w:t>
      </w:r>
    </w:p>
    <w:p w:rsidR="00C9366C" w:rsidRDefault="00A028B9" w:rsidP="009B11AA">
      <w:pPr>
        <w:pStyle w:val="Listaszerbekezds"/>
        <w:numPr>
          <w:ilvl w:val="0"/>
          <w:numId w:val="16"/>
        </w:numPr>
      </w:pPr>
      <w:proofErr w:type="spellStart"/>
      <w:r w:rsidRPr="00BC1CDD">
        <w:t>time-lapse</w:t>
      </w:r>
      <w:proofErr w:type="spellEnd"/>
      <w:r w:rsidRPr="00BC1CDD">
        <w:t xml:space="preserve"> analízis</w:t>
      </w:r>
      <w:r w:rsidR="00033B13">
        <w:t>re</w:t>
      </w:r>
    </w:p>
    <w:p w:rsidR="00033B13" w:rsidRPr="00BC1CDD" w:rsidRDefault="00033B13" w:rsidP="009B11AA">
      <w:pPr>
        <w:pStyle w:val="Listaszerbekezds"/>
        <w:numPr>
          <w:ilvl w:val="0"/>
          <w:numId w:val="16"/>
        </w:numPr>
      </w:pPr>
      <w:r>
        <w:t xml:space="preserve">FLIM adat elemzésre képalkotásra </w:t>
      </w:r>
    </w:p>
    <w:p w:rsidR="00AE69F0" w:rsidRPr="00BC1CDD" w:rsidRDefault="00AE69F0" w:rsidP="009B11AA">
      <w:pPr>
        <w:pStyle w:val="Listaszerbekezds"/>
        <w:numPr>
          <w:ilvl w:val="0"/>
          <w:numId w:val="16"/>
        </w:numPr>
      </w:pPr>
      <w:r w:rsidRPr="00BC1CDD">
        <w:t>3D képalkotás</w:t>
      </w:r>
    </w:p>
    <w:p w:rsidR="007C7E92" w:rsidRPr="00BC1CDD" w:rsidRDefault="007C7E92" w:rsidP="00E1742B">
      <w:pPr>
        <w:ind w:left="720"/>
      </w:pPr>
    </w:p>
    <w:p w:rsidR="00F57750" w:rsidRPr="00BC1CDD" w:rsidRDefault="00E1742B" w:rsidP="00F57750">
      <w:pPr>
        <w:rPr>
          <w:b/>
        </w:rPr>
      </w:pPr>
      <w:r w:rsidRPr="00BC1CDD">
        <w:rPr>
          <w:b/>
        </w:rPr>
        <w:t>B</w:t>
      </w:r>
      <w:r w:rsidR="00AF7288" w:rsidRPr="00BC1CDD">
        <w:rPr>
          <w:b/>
        </w:rPr>
        <w:t>ővíthetőség:</w:t>
      </w:r>
    </w:p>
    <w:p w:rsidR="00F57750" w:rsidRPr="009B11AA" w:rsidRDefault="00A52C4D" w:rsidP="009B11AA">
      <w:pPr>
        <w:pStyle w:val="Listaszerbekezds"/>
        <w:numPr>
          <w:ilvl w:val="0"/>
          <w:numId w:val="17"/>
        </w:numPr>
        <w:rPr>
          <w:b/>
        </w:rPr>
      </w:pPr>
      <w:r w:rsidRPr="00BC1CDD">
        <w:t>további lézervonalak</w:t>
      </w:r>
      <w:r w:rsidR="005F3C2C" w:rsidRPr="00BC1CDD">
        <w:t>al</w:t>
      </w:r>
    </w:p>
    <w:p w:rsidR="00E473FB" w:rsidRPr="009B11AA" w:rsidRDefault="005F3C2C" w:rsidP="009B11AA">
      <w:pPr>
        <w:pStyle w:val="Listaszerbekezds"/>
        <w:numPr>
          <w:ilvl w:val="0"/>
          <w:numId w:val="17"/>
        </w:numPr>
        <w:rPr>
          <w:b/>
        </w:rPr>
      </w:pPr>
      <w:r w:rsidRPr="00BC1CDD">
        <w:t>további „depletion” lézerrel</w:t>
      </w:r>
    </w:p>
    <w:p w:rsidR="00F57750" w:rsidRPr="009B11AA" w:rsidRDefault="00A52C4D" w:rsidP="009B11AA">
      <w:pPr>
        <w:pStyle w:val="Listaszerbekezds"/>
        <w:numPr>
          <w:ilvl w:val="0"/>
          <w:numId w:val="17"/>
        </w:numPr>
        <w:rPr>
          <w:b/>
        </w:rPr>
      </w:pPr>
      <w:r w:rsidRPr="00BC1CDD">
        <w:t>szoftvermodulok</w:t>
      </w:r>
      <w:r w:rsidR="005F3C2C" w:rsidRPr="00BC1CDD">
        <w:t>kal</w:t>
      </w:r>
      <w:r w:rsidR="00F57750" w:rsidRPr="00BC1CDD">
        <w:t xml:space="preserve"> </w:t>
      </w:r>
    </w:p>
    <w:p w:rsidR="00E1742B" w:rsidRPr="009B11AA" w:rsidRDefault="00F57750" w:rsidP="009B11AA">
      <w:pPr>
        <w:pStyle w:val="Listaszerbekezds"/>
        <w:numPr>
          <w:ilvl w:val="0"/>
          <w:numId w:val="17"/>
        </w:numPr>
        <w:rPr>
          <w:b/>
        </w:rPr>
      </w:pPr>
      <w:r w:rsidRPr="00BC1CDD">
        <w:t>inkubáció</w:t>
      </w:r>
      <w:r w:rsidR="005F3C2C" w:rsidRPr="00BC1CDD">
        <w:t>val</w:t>
      </w:r>
    </w:p>
    <w:p w:rsidR="00E473FB" w:rsidRPr="00BC1CDD" w:rsidRDefault="00E473FB" w:rsidP="00E473FB">
      <w:pPr>
        <w:ind w:left="720"/>
        <w:rPr>
          <w:b/>
        </w:rPr>
      </w:pPr>
    </w:p>
    <w:p w:rsidR="00C9366C" w:rsidRPr="00BC1CDD" w:rsidRDefault="00C9366C" w:rsidP="00E1742B">
      <w:pPr>
        <w:rPr>
          <w:b/>
        </w:rPr>
      </w:pPr>
      <w:r w:rsidRPr="00BC1CDD">
        <w:rPr>
          <w:b/>
        </w:rPr>
        <w:t>Üzembe helyezés, szerviz</w:t>
      </w:r>
      <w:r w:rsidR="00DF15EC" w:rsidRPr="00BC1CDD">
        <w:rPr>
          <w:b/>
        </w:rPr>
        <w:t>, referencia, garancia</w:t>
      </w:r>
    </w:p>
    <w:p w:rsidR="00F668BF" w:rsidRPr="00BC1CDD" w:rsidRDefault="00C9366C" w:rsidP="008348BD">
      <w:pPr>
        <w:pStyle w:val="Listaszerbekezds"/>
        <w:numPr>
          <w:ilvl w:val="0"/>
          <w:numId w:val="21"/>
        </w:numPr>
      </w:pPr>
      <w:r w:rsidRPr="00BC1CDD">
        <w:t xml:space="preserve">A rendszer üzembe helyezése, használatának </w:t>
      </w:r>
      <w:r w:rsidR="00AF5F8C" w:rsidRPr="00BC1CDD">
        <w:t xml:space="preserve">oktatása </w:t>
      </w:r>
      <w:r w:rsidRPr="00BC1CDD">
        <w:t>(hardver, szo</w:t>
      </w:r>
      <w:r w:rsidR="00E1742B" w:rsidRPr="00BC1CDD">
        <w:t>ftver, alkalmazások)</w:t>
      </w:r>
      <w:r w:rsidRPr="00BC1CDD">
        <w:t xml:space="preserve"> </w:t>
      </w:r>
    </w:p>
    <w:p w:rsidR="00F668BF" w:rsidRPr="00BC1CDD" w:rsidRDefault="00917090" w:rsidP="009B11AA">
      <w:pPr>
        <w:pStyle w:val="Listaszerbekezds"/>
        <w:numPr>
          <w:ilvl w:val="0"/>
          <w:numId w:val="21"/>
        </w:numPr>
      </w:pPr>
      <w:r w:rsidRPr="00BC1CDD">
        <w:t>1 év teljes körű garancia</w:t>
      </w:r>
    </w:p>
    <w:p w:rsidR="001B1478" w:rsidRPr="00BC1CDD" w:rsidRDefault="001B1478" w:rsidP="009B11AA">
      <w:pPr>
        <w:pStyle w:val="Listaszerbekezds"/>
        <w:numPr>
          <w:ilvl w:val="0"/>
          <w:numId w:val="21"/>
        </w:numPr>
      </w:pPr>
      <w:r w:rsidRPr="00BC1CDD">
        <w:t>kétnapos helyszíni applikációs tréning minimum 3 fő részére</w:t>
      </w:r>
    </w:p>
    <w:p w:rsidR="003A2523" w:rsidRPr="00BC1CDD" w:rsidRDefault="00EB513F" w:rsidP="009B11AA">
      <w:pPr>
        <w:pStyle w:val="Listaszerbekezds"/>
        <w:numPr>
          <w:ilvl w:val="0"/>
          <w:numId w:val="21"/>
        </w:numPr>
      </w:pPr>
      <w:r w:rsidRPr="00BC1CDD">
        <w:t xml:space="preserve">hiba bejelentést követő </w:t>
      </w:r>
      <w:r w:rsidR="00EB03B9" w:rsidRPr="00BC1CDD">
        <w:t>24</w:t>
      </w:r>
      <w:r w:rsidR="004B4EA6" w:rsidRPr="00BC1CDD">
        <w:t xml:space="preserve"> órán belül helyszíni hibaelhárítás megkezdése</w:t>
      </w:r>
    </w:p>
    <w:p w:rsidR="00DF15EC" w:rsidRPr="00BC1CDD" w:rsidRDefault="00C15849" w:rsidP="00A8258C">
      <w:pPr>
        <w:ind w:left="1134"/>
        <w:jc w:val="both"/>
      </w:pPr>
      <w:r w:rsidRPr="00C15849">
        <w:t>Az Ajánlattevő szavatolja, hogy az Eszközhöz az alkatrészellátás a sikeres teljesítéstől számított 5 évig biztosított.</w:t>
      </w:r>
    </w:p>
    <w:p w:rsidR="00A8258C" w:rsidRDefault="00A8258C" w:rsidP="006A7687">
      <w:pPr>
        <w:rPr>
          <w:b/>
        </w:rPr>
      </w:pPr>
    </w:p>
    <w:p w:rsidR="00A8258C" w:rsidRDefault="00A8258C" w:rsidP="006A7687">
      <w:pPr>
        <w:rPr>
          <w:b/>
        </w:rPr>
      </w:pPr>
    </w:p>
    <w:p w:rsidR="006A7687" w:rsidRPr="00BC1CDD" w:rsidRDefault="006A7687" w:rsidP="006A7687"/>
    <w:p w:rsidR="00D86466" w:rsidRPr="00BC1CDD" w:rsidRDefault="00D86466" w:rsidP="00D86466"/>
    <w:p w:rsidR="006A7687" w:rsidRPr="00BC1CDD" w:rsidRDefault="006A7687" w:rsidP="006A7687"/>
    <w:p w:rsidR="00A8258C" w:rsidRDefault="00A8258C" w:rsidP="00A8258C">
      <w:pPr>
        <w:rPr>
          <w:b/>
        </w:rPr>
      </w:pPr>
      <w:r w:rsidRPr="0091546C">
        <w:rPr>
          <w:rFonts w:ascii="Garamond" w:hAnsi="Garamond"/>
          <w:b/>
        </w:rPr>
        <w:t>Termék neve:</w:t>
      </w:r>
      <w:r w:rsidRPr="0091546C">
        <w:rPr>
          <w:rFonts w:ascii="Garamond" w:hAnsi="Garamond"/>
        </w:rPr>
        <w:t xml:space="preserve"> </w:t>
      </w:r>
      <w:proofErr w:type="spellStart"/>
      <w:r w:rsidRPr="00EC7BE1">
        <w:rPr>
          <w:b/>
        </w:rPr>
        <w:t>Konfokális</w:t>
      </w:r>
      <w:proofErr w:type="spellEnd"/>
      <w:r w:rsidRPr="00EC7BE1">
        <w:rPr>
          <w:b/>
        </w:rPr>
        <w:t xml:space="preserve"> STED/FLIM szuperrezolúciós mikroszkóprendszer</w:t>
      </w:r>
    </w:p>
    <w:p w:rsidR="00A8258C" w:rsidRDefault="00A8258C" w:rsidP="00A8258C">
      <w:pPr>
        <w:rPr>
          <w:b/>
        </w:rPr>
      </w:pPr>
      <w:r w:rsidRPr="00EC7BE1">
        <w:rPr>
          <w:b/>
        </w:rPr>
        <w:t xml:space="preserve">Hagyományos pontról-pontra történő lézerpásztázó </w:t>
      </w:r>
      <w:proofErr w:type="spellStart"/>
      <w:r w:rsidRPr="00EC7BE1">
        <w:rPr>
          <w:b/>
        </w:rPr>
        <w:t>konfokális</w:t>
      </w:r>
      <w:proofErr w:type="spellEnd"/>
      <w:r w:rsidRPr="00EC7BE1">
        <w:rPr>
          <w:b/>
        </w:rPr>
        <w:t xml:space="preserve"> képalkotásra valamint STED szuperrezolúciós és FLIM képalkotásra is alkalmas rendszer, vagy rendszerek az alábbi minimális műszaki paraméterekkel</w:t>
      </w:r>
    </w:p>
    <w:p w:rsidR="00A8258C" w:rsidRPr="0091546C" w:rsidRDefault="00A8258C" w:rsidP="00A8258C">
      <w:pPr>
        <w:rPr>
          <w:rFonts w:ascii="Garamond" w:hAnsi="Garamond"/>
        </w:rPr>
      </w:pPr>
    </w:p>
    <w:p w:rsidR="00A8258C" w:rsidRDefault="00A8258C" w:rsidP="00A8258C">
      <w:pPr>
        <w:rPr>
          <w:rFonts w:ascii="Garamond" w:hAnsi="Garamond"/>
        </w:rPr>
      </w:pPr>
      <w:r w:rsidRPr="0091546C">
        <w:rPr>
          <w:rFonts w:ascii="Garamond" w:hAnsi="Garamond"/>
          <w:b/>
        </w:rPr>
        <w:t>Beszerzendő mennyiség:</w:t>
      </w:r>
      <w:r w:rsidRPr="0091546C">
        <w:rPr>
          <w:rFonts w:ascii="Garamond" w:hAnsi="Garamond"/>
        </w:rPr>
        <w:t xml:space="preserve"> </w:t>
      </w:r>
      <w:r>
        <w:rPr>
          <w:rFonts w:ascii="Garamond" w:hAnsi="Garamond"/>
        </w:rPr>
        <w:t>1 db</w:t>
      </w:r>
    </w:p>
    <w:p w:rsidR="00A8258C" w:rsidRDefault="00A8258C" w:rsidP="00A8258C">
      <w:pPr>
        <w:rPr>
          <w:rFonts w:ascii="Garamond" w:hAnsi="Garamond"/>
          <w:b/>
        </w:rPr>
      </w:pPr>
      <w:r w:rsidRPr="0091546C">
        <w:rPr>
          <w:rFonts w:ascii="Garamond" w:hAnsi="Garamond"/>
          <w:b/>
        </w:rPr>
        <w:t>Teljesítési helyszín:</w:t>
      </w:r>
      <w:r>
        <w:rPr>
          <w:rFonts w:ascii="Garamond" w:hAnsi="Garamond"/>
        </w:rPr>
        <w:t xml:space="preserve"> PTE </w:t>
      </w:r>
      <w:proofErr w:type="spellStart"/>
      <w:r>
        <w:rPr>
          <w:rFonts w:ascii="Garamond" w:hAnsi="Garamond"/>
        </w:rPr>
        <w:t>SzKK</w:t>
      </w:r>
      <w:proofErr w:type="spellEnd"/>
      <w:r>
        <w:rPr>
          <w:rFonts w:ascii="Garamond" w:hAnsi="Garamond"/>
        </w:rPr>
        <w:t>, 7624 Pécs, Ifjúság útja 20.</w:t>
      </w:r>
    </w:p>
    <w:p w:rsidR="00A8258C" w:rsidRPr="0091546C" w:rsidRDefault="00A8258C" w:rsidP="00A8258C">
      <w:pPr>
        <w:rPr>
          <w:rFonts w:ascii="Garamond" w:hAnsi="Garamond"/>
          <w:b/>
        </w:rPr>
      </w:pPr>
      <w:r w:rsidRPr="0091546C">
        <w:rPr>
          <w:rFonts w:ascii="Garamond" w:hAnsi="Garamond"/>
          <w:b/>
        </w:rPr>
        <w:t>Gyártó:</w:t>
      </w:r>
    </w:p>
    <w:p w:rsidR="00A8258C" w:rsidRPr="0091546C" w:rsidRDefault="00A8258C" w:rsidP="00A8258C">
      <w:pPr>
        <w:rPr>
          <w:rFonts w:ascii="Garamond" w:hAnsi="Garamond"/>
          <w:b/>
        </w:rPr>
      </w:pPr>
      <w:r w:rsidRPr="0091546C">
        <w:rPr>
          <w:rFonts w:ascii="Garamond" w:hAnsi="Garamond"/>
          <w:b/>
        </w:rPr>
        <w:t>Megajánlott termék típusa:</w:t>
      </w: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"/>
        <w:gridCol w:w="3322"/>
        <w:gridCol w:w="3094"/>
        <w:gridCol w:w="3218"/>
      </w:tblGrid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58C" w:rsidRPr="0091546C" w:rsidRDefault="00A8258C" w:rsidP="005B0BEC">
            <w:pPr>
              <w:jc w:val="center"/>
              <w:rPr>
                <w:rFonts w:ascii="Garamond" w:hAnsi="Garamond"/>
                <w:b/>
                <w:bCs/>
                <w:color w:val="000000"/>
              </w:rPr>
            </w:pPr>
            <w:r w:rsidRPr="0091546C">
              <w:rPr>
                <w:rFonts w:ascii="Garamond" w:hAnsi="Garamond"/>
                <w:b/>
                <w:bCs/>
                <w:color w:val="000000"/>
              </w:rPr>
              <w:t>Elvárt műszaki paraméterek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8C" w:rsidRPr="0091546C" w:rsidRDefault="00A8258C" w:rsidP="005B0BEC">
            <w:pPr>
              <w:jc w:val="center"/>
              <w:rPr>
                <w:rFonts w:ascii="Garamond" w:hAnsi="Garamond"/>
                <w:b/>
                <w:bCs/>
                <w:color w:val="000000"/>
              </w:rPr>
            </w:pPr>
            <w:r w:rsidRPr="0091546C">
              <w:rPr>
                <w:rFonts w:ascii="Garamond" w:hAnsi="Garamond"/>
                <w:b/>
                <w:bCs/>
                <w:color w:val="000000"/>
              </w:rPr>
              <w:t>Minimális elvárás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8C" w:rsidRPr="0091546C" w:rsidRDefault="00A8258C" w:rsidP="005B0BEC">
            <w:pPr>
              <w:jc w:val="center"/>
              <w:rPr>
                <w:rFonts w:ascii="Garamond" w:hAnsi="Garamond"/>
                <w:b/>
                <w:bCs/>
                <w:color w:val="000000"/>
              </w:rPr>
            </w:pPr>
            <w:r w:rsidRPr="0091546C">
              <w:rPr>
                <w:rFonts w:ascii="Garamond" w:hAnsi="Garamond"/>
                <w:b/>
                <w:bCs/>
                <w:color w:val="000000"/>
              </w:rPr>
              <w:t>Megajánlott termék paraméterei</w:t>
            </w: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Default="00A8258C" w:rsidP="005B0BEC">
            <w:pPr>
              <w:rPr>
                <w:b/>
              </w:rPr>
            </w:pPr>
            <w:r w:rsidRPr="00BC1CDD">
              <w:rPr>
                <w:b/>
              </w:rPr>
              <w:t>Mikroszkóp váz</w:t>
            </w:r>
            <w:r>
              <w:rPr>
                <w:b/>
              </w:rPr>
              <w:t>:</w:t>
            </w:r>
          </w:p>
          <w:p w:rsidR="00A8258C" w:rsidRPr="00074F01" w:rsidRDefault="00A8258C" w:rsidP="005B0BEC"/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rFonts w:ascii="Garamond" w:hAnsi="Garamond"/>
                <w:color w:val="000000"/>
                <w:highlight w:val="yellow"/>
              </w:rPr>
            </w:pPr>
            <w:r w:rsidRPr="00BC1CDD">
              <w:t>Egyedülállóan is használható, motorizált, automata, moduláris inverz mikroszkóp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color w:val="000000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276E0E" w:rsidRDefault="00A8258C" w:rsidP="005B0BEC">
            <w:pPr>
              <w:ind w:left="360"/>
            </w:pPr>
            <w:r w:rsidRPr="00BC1CDD">
              <w:t>motorizált optikai fényút választás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276E0E" w:rsidRDefault="00A8258C" w:rsidP="005B0BEC">
            <w:pPr>
              <w:ind w:left="360"/>
            </w:pPr>
            <w:r w:rsidRPr="00BC1CDD">
              <w:t xml:space="preserve">beépített motorizált </w:t>
            </w:r>
            <w:proofErr w:type="spellStart"/>
            <w:r w:rsidRPr="00BC1CDD">
              <w:t>enkódolt</w:t>
            </w:r>
            <w:proofErr w:type="spellEnd"/>
            <w:r w:rsidRPr="00BC1CDD">
              <w:t xml:space="preserve"> </w:t>
            </w:r>
            <w:proofErr w:type="spellStart"/>
            <w:r w:rsidRPr="00BC1CDD">
              <w:t>z-fókusz</w:t>
            </w:r>
            <w:proofErr w:type="spellEnd"/>
            <w:r w:rsidRPr="00BC1CDD">
              <w:t xml:space="preserve"> minimum 20 nm lépésközzel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276E0E" w:rsidRDefault="003D60CF" w:rsidP="005B0BEC">
            <w:pPr>
              <w:ind w:left="360"/>
            </w:pPr>
            <w:proofErr w:type="spellStart"/>
            <w:r w:rsidRPr="003D60CF">
              <w:t>szkennelésre</w:t>
            </w:r>
            <w:proofErr w:type="spellEnd"/>
            <w:r w:rsidRPr="003D60CF">
              <w:t xml:space="preserve"> alkalmas, motorizált xy vezérléssel ellátott tárgyasztal, x irányba minimum 110 mm, y irányba minimum 73 mm mozgástartománnyal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276E0E" w:rsidRDefault="00A8258C" w:rsidP="005B0BEC">
            <w:pPr>
              <w:ind w:left="360"/>
            </w:pPr>
            <w:r w:rsidRPr="00BC1CDD">
              <w:t>motorizált objektívrevolver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276E0E" w:rsidRDefault="00A8258C" w:rsidP="005B0BEC">
            <w:pPr>
              <w:ind w:left="360"/>
            </w:pPr>
            <w:r w:rsidRPr="00BC1CDD">
              <w:t>motorizált fluoreszcens bevetítő egység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276E0E" w:rsidRDefault="00A8258C" w:rsidP="005B0BEC">
            <w:pPr>
              <w:ind w:left="360"/>
            </w:pPr>
            <w:r w:rsidRPr="00BC1CDD">
              <w:t>motorizált tárgyasztal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276E0E" w:rsidRDefault="00A8258C" w:rsidP="005B0BEC">
            <w:pPr>
              <w:ind w:left="360"/>
            </w:pPr>
            <w:r w:rsidRPr="00BC1CDD">
              <w:t xml:space="preserve">2 kameraport kiépítés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C1CDD" w:rsidRDefault="00A8258C" w:rsidP="005B0BEC">
            <w:pPr>
              <w:ind w:left="360"/>
            </w:pPr>
            <w:r>
              <w:t>á</w:t>
            </w:r>
            <w:r w:rsidRPr="00BC1CDD">
              <w:t xml:space="preserve">teső fényű megvilágítás, </w:t>
            </w:r>
            <w:proofErr w:type="spellStart"/>
            <w:r w:rsidRPr="00BC1CDD">
              <w:t>konfokális</w:t>
            </w:r>
            <w:proofErr w:type="spellEnd"/>
            <w:r w:rsidRPr="00BC1CDD">
              <w:t xml:space="preserve"> detektorral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C1CDD" w:rsidRDefault="00A8258C" w:rsidP="005B0BEC">
            <w:pPr>
              <w:ind w:left="360"/>
            </w:pPr>
            <w:r w:rsidRPr="00BC1CDD">
              <w:t xml:space="preserve">átmenőfényű, nagy munkatávolságú (min. 27mm) kondenzor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C1CDD" w:rsidRDefault="00A8258C" w:rsidP="005B0BEC">
            <w:pPr>
              <w:ind w:left="360"/>
            </w:pPr>
            <w:r w:rsidRPr="00BC1CDD">
              <w:t>fényintenzitás szabályozás</w:t>
            </w:r>
          </w:p>
          <w:p w:rsidR="00A8258C" w:rsidRPr="00BC1CDD" w:rsidRDefault="00A8258C" w:rsidP="005B0BEC">
            <w:pPr>
              <w:ind w:left="360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C1CDD" w:rsidRDefault="00A8258C" w:rsidP="005B0BEC">
            <w:pPr>
              <w:ind w:left="360"/>
            </w:pPr>
            <w:r w:rsidRPr="00BC1CDD">
              <w:t>mezőrekesz és apertúrarekesz állítás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C1CDD" w:rsidRDefault="00A8258C" w:rsidP="005B0BEC">
            <w:pPr>
              <w:ind w:left="360"/>
            </w:pPr>
            <w:r w:rsidRPr="00BC1CDD">
              <w:t>okulárok: 10×/22 mm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C1CDD" w:rsidRDefault="00A8258C" w:rsidP="005B0BEC">
            <w:pPr>
              <w:ind w:left="360"/>
            </w:pPr>
            <w:r w:rsidRPr="00BC1CDD">
              <w:t xml:space="preserve">Hardveres alapú fókusz rendszer, folyamatos fókusztartáshoz.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C1CDD" w:rsidRDefault="00A8258C" w:rsidP="005B0BEC">
            <w:r>
              <w:rPr>
                <w:b/>
              </w:rPr>
              <w:t>F</w:t>
            </w:r>
            <w:r w:rsidRPr="00D97D9A">
              <w:rPr>
                <w:b/>
              </w:rPr>
              <w:t>luoreszcens fényforrás</w:t>
            </w:r>
            <w:r w:rsidRPr="00BC1CDD">
              <w:t>:</w:t>
            </w:r>
          </w:p>
          <w:p w:rsidR="00A8258C" w:rsidRPr="009530CE" w:rsidRDefault="00A8258C" w:rsidP="005B0BEC">
            <w:pPr>
              <w:ind w:left="360"/>
            </w:pPr>
            <w:r w:rsidRPr="00BC1CDD">
              <w:t xml:space="preserve">Optikai szállal csatlakoztatott, 120W, 2000h élettartamú fluoreszcens fényforrás hagyományos fluoreszcens alkalmazáshoz/ vagy </w:t>
            </w:r>
            <w:proofErr w:type="gramStart"/>
            <w:r w:rsidRPr="00BC1CDD">
              <w:t>LED ,</w:t>
            </w:r>
            <w:proofErr w:type="gramEnd"/>
            <w:r w:rsidRPr="00BC1CDD">
              <w:t xml:space="preserve"> </w:t>
            </w:r>
            <w:r w:rsidRPr="00BC1CDD">
              <w:lastRenderedPageBreak/>
              <w:t>405nm/47</w:t>
            </w:r>
            <w:r>
              <w:t>0nm/590nm/635nm hullámhosszokon.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lastRenderedPageBreak/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C1CDD" w:rsidRDefault="00A8258C" w:rsidP="005B0BEC">
            <w:r w:rsidRPr="00D97D9A">
              <w:rPr>
                <w:b/>
              </w:rPr>
              <w:t>Fluoreszcens szűrőkockák</w:t>
            </w:r>
            <w:r w:rsidRPr="00BC1CDD">
              <w:t>:</w:t>
            </w:r>
          </w:p>
          <w:p w:rsidR="00A8258C" w:rsidRPr="00D97D9A" w:rsidRDefault="00A8258C" w:rsidP="005B0BEC">
            <w:pPr>
              <w:rPr>
                <w:b/>
              </w:rPr>
            </w:pPr>
            <w:r w:rsidRPr="00BC1CDD">
              <w:t xml:space="preserve">4db szűrőkocka hagyományos fluoreszcens vizsgálatokhoz: (DAPI/FITC, STAR488/Cy3/Cy5. STAR635P) emissziójú tartományban, vagy 1db </w:t>
            </w:r>
            <w:proofErr w:type="spellStart"/>
            <w:r w:rsidRPr="00BC1CDD">
              <w:t>Quadband</w:t>
            </w:r>
            <w:proofErr w:type="spellEnd"/>
            <w:r w:rsidRPr="00BC1CDD">
              <w:t xml:space="preserve"> filter kocka a megadott hullámhosszakra.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C1CDD" w:rsidRDefault="00A8258C" w:rsidP="005B0BEC">
            <w:r w:rsidRPr="00D97D9A">
              <w:rPr>
                <w:b/>
              </w:rPr>
              <w:t>Mintabefogók</w:t>
            </w:r>
            <w:r w:rsidRPr="00BC1CDD">
              <w:t>:</w:t>
            </w:r>
          </w:p>
          <w:p w:rsidR="00A8258C" w:rsidRPr="00BC1CDD" w:rsidRDefault="00A8258C" w:rsidP="005B0BEC">
            <w:pPr>
              <w:pStyle w:val="Listaszerbekezds"/>
            </w:pPr>
            <w:r w:rsidRPr="00BC1CDD">
              <w:t>standard tárgylemez</w:t>
            </w:r>
          </w:p>
          <w:p w:rsidR="00A8258C" w:rsidRDefault="00A8258C" w:rsidP="005B0BEC">
            <w:pPr>
              <w:pStyle w:val="Listaszerbekezds"/>
            </w:pPr>
            <w:r w:rsidRPr="00BC1CDD">
              <w:t>24-68 mm-es Petri csésze</w:t>
            </w:r>
          </w:p>
          <w:p w:rsidR="00A8258C" w:rsidRPr="00D97D9A" w:rsidRDefault="00A8258C" w:rsidP="005B0BEC">
            <w:pPr>
              <w:pStyle w:val="Listaszerbekezds"/>
              <w:rPr>
                <w:rFonts w:ascii="Calibri" w:hAnsi="Calibri"/>
              </w:rPr>
            </w:pPr>
            <w:proofErr w:type="spellStart"/>
            <w:r w:rsidRPr="00BC1CDD">
              <w:t>LabTek</w:t>
            </w:r>
            <w:proofErr w:type="spellEnd"/>
            <w:r w:rsidRPr="00BC1CDD">
              <w:t xml:space="preserve"> kamra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8F76E2" w:rsidRDefault="00A8258C" w:rsidP="005B0BEC">
            <w:pPr>
              <w:rPr>
                <w:b/>
              </w:rPr>
            </w:pPr>
            <w:proofErr w:type="spellStart"/>
            <w:r w:rsidRPr="008F76E2">
              <w:rPr>
                <w:b/>
              </w:rPr>
              <w:t>Piezó</w:t>
            </w:r>
            <w:proofErr w:type="spellEnd"/>
            <w:r w:rsidRPr="008F76E2">
              <w:rPr>
                <w:b/>
              </w:rPr>
              <w:t xml:space="preserve"> motorizált inzert a motorizált tárgyasztalra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8F76E2" w:rsidRDefault="00A8258C" w:rsidP="005B0BEC">
            <w:pPr>
              <w:rPr>
                <w:b/>
              </w:rPr>
            </w:pPr>
            <w:proofErr w:type="spellStart"/>
            <w:r w:rsidRPr="008F76E2">
              <w:rPr>
                <w:b/>
              </w:rPr>
              <w:t>Widefiled</w:t>
            </w:r>
            <w:proofErr w:type="spellEnd"/>
            <w:r w:rsidRPr="008F76E2">
              <w:rPr>
                <w:b/>
              </w:rPr>
              <w:t xml:space="preserve"> kamera, </w:t>
            </w:r>
            <w:proofErr w:type="spellStart"/>
            <w:r w:rsidRPr="008F76E2">
              <w:rPr>
                <w:b/>
              </w:rPr>
              <w:t>monochrome</w:t>
            </w:r>
            <w:proofErr w:type="spellEnd"/>
            <w:r w:rsidRPr="008F76E2">
              <w:rPr>
                <w:b/>
              </w:rPr>
              <w:t xml:space="preserve"> CCD, 1/2" chipméret, 1280x960 pixel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  <w:r>
              <w:rPr>
                <w:highlight w:val="yellow"/>
              </w:rPr>
              <w:t xml:space="preserve">, </w:t>
            </w:r>
            <w:r w:rsidRPr="00F15533">
              <w:rPr>
                <w:highlight w:val="yellow"/>
              </w:rPr>
              <w:t>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2F603E" w:rsidRDefault="00A8258C" w:rsidP="005B0BEC">
            <w:pPr>
              <w:rPr>
                <w:lang w:val="en-US"/>
              </w:rPr>
            </w:pPr>
            <w:r w:rsidRPr="00BC1CDD">
              <w:rPr>
                <w:b/>
              </w:rPr>
              <w:t xml:space="preserve">Pontról-pontra történő lézerpásztázó </w:t>
            </w:r>
            <w:proofErr w:type="spellStart"/>
            <w:r w:rsidRPr="00BC1CDD">
              <w:rPr>
                <w:b/>
              </w:rPr>
              <w:t>konfokális</w:t>
            </w:r>
            <w:proofErr w:type="spellEnd"/>
            <w:r w:rsidRPr="00BC1CDD">
              <w:rPr>
                <w:b/>
              </w:rPr>
              <w:t>/3D STED/FLIM képalkotás</w:t>
            </w:r>
            <w:r>
              <w:rPr>
                <w:b/>
                <w:lang w:val="en-US"/>
              </w:rPr>
              <w:t>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5F137C" w:rsidRDefault="00A8258C" w:rsidP="005B0BEC">
            <w:pPr>
              <w:rPr>
                <w:i/>
                <w:u w:val="single"/>
              </w:rPr>
            </w:pPr>
            <w:proofErr w:type="spellStart"/>
            <w:r w:rsidRPr="005F137C">
              <w:rPr>
                <w:i/>
                <w:u w:val="single"/>
              </w:rPr>
              <w:t>Konfokális</w:t>
            </w:r>
            <w:proofErr w:type="spellEnd"/>
            <w:r w:rsidRPr="005F137C">
              <w:rPr>
                <w:i/>
                <w:u w:val="single"/>
              </w:rPr>
              <w:t xml:space="preserve"> pásztázásra alkalmas Objektív: </w:t>
            </w:r>
          </w:p>
          <w:p w:rsidR="00A8258C" w:rsidRPr="00A3378D" w:rsidRDefault="00A8258C" w:rsidP="005B0BEC">
            <w:proofErr w:type="spellStart"/>
            <w:r>
              <w:t>Plan</w:t>
            </w:r>
            <w:proofErr w:type="spellEnd"/>
            <w:r>
              <w:t xml:space="preserve"> </w:t>
            </w:r>
            <w:proofErr w:type="spellStart"/>
            <w:r>
              <w:t>Apochromat</w:t>
            </w:r>
            <w:proofErr w:type="spellEnd"/>
            <w:r>
              <w:tab/>
              <w:t>10</w:t>
            </w:r>
            <w:r w:rsidRPr="00BC1CDD">
              <w:t xml:space="preserve">0x / </w:t>
            </w:r>
            <w:proofErr w:type="gramStart"/>
            <w:r w:rsidRPr="00BC1CDD">
              <w:t>NA</w:t>
            </w:r>
            <w:proofErr w:type="gramEnd"/>
            <w:r w:rsidRPr="00BC1CDD">
              <w:t xml:space="preserve"> </w:t>
            </w:r>
            <w:r w:rsidRPr="00BC1CDD">
              <w:rPr>
                <w:lang w:eastAsia="zh-CN"/>
              </w:rPr>
              <w:t>≥</w:t>
            </w:r>
            <w:r w:rsidRPr="00BC1CDD">
              <w:t>1.</w:t>
            </w:r>
            <w:r>
              <w:t>4</w:t>
            </w:r>
            <w:r w:rsidRPr="00BC1CDD">
              <w:t xml:space="preserve"> OIL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5F137C" w:rsidRDefault="00A8258C" w:rsidP="005B0BEC">
            <w:pPr>
              <w:rPr>
                <w:i/>
                <w:u w:val="single"/>
              </w:rPr>
            </w:pPr>
            <w:r w:rsidRPr="005F137C">
              <w:rPr>
                <w:i/>
                <w:u w:val="single"/>
              </w:rPr>
              <w:t xml:space="preserve">Gerjesztő lézervonalak, AOM </w:t>
            </w:r>
            <w:ins w:id="16" w:author="Dr. Veszprémi Brigitta" w:date="2017-12-05T13:22:00Z">
              <w:r w:rsidR="00605A68">
                <w:rPr>
                  <w:i/>
                  <w:u w:val="single"/>
                </w:rPr>
                <w:t xml:space="preserve">(AOTF) </w:t>
              </w:r>
            </w:ins>
            <w:r w:rsidRPr="005F137C">
              <w:rPr>
                <w:i/>
                <w:u w:val="single"/>
              </w:rPr>
              <w:t>vezérléssel:</w:t>
            </w:r>
          </w:p>
          <w:p w:rsidR="00A8258C" w:rsidRPr="00BC1CDD" w:rsidRDefault="00A8258C" w:rsidP="005B0BEC">
            <w:pPr>
              <w:pStyle w:val="Listaszerbekezds"/>
            </w:pPr>
            <w:r w:rsidRPr="009B11AA">
              <w:rPr>
                <w:b/>
              </w:rPr>
              <w:t xml:space="preserve">561 </w:t>
            </w:r>
            <w:r w:rsidRPr="00BC1CDD">
              <w:t>±5 nm pulzuslézer</w:t>
            </w:r>
            <w:proofErr w:type="gramStart"/>
            <w:r w:rsidRPr="00BC1CDD">
              <w:t xml:space="preserve">,  </w:t>
            </w:r>
            <w:proofErr w:type="spellStart"/>
            <w:r w:rsidRPr="00BC1CDD">
              <w:t>Pulsed</w:t>
            </w:r>
            <w:proofErr w:type="spellEnd"/>
            <w:proofErr w:type="gramEnd"/>
            <w:r w:rsidRPr="00BC1CDD">
              <w:t xml:space="preserve"> </w:t>
            </w:r>
            <w:proofErr w:type="spellStart"/>
            <w:r w:rsidRPr="00BC1CDD">
              <w:t>mode</w:t>
            </w:r>
            <w:proofErr w:type="spellEnd"/>
            <w:r w:rsidRPr="00BC1CDD">
              <w:t xml:space="preserve">: </w:t>
            </w:r>
            <w:ins w:id="17" w:author="Dr. Szabó-Gothard Máté" w:date="2017-12-05T14:15:00Z">
              <w:r w:rsidR="00EA2C62">
                <w:t xml:space="preserve">min. </w:t>
              </w:r>
            </w:ins>
            <w:del w:id="18" w:author="Dr. Szabó-Gothard Máté" w:date="2017-12-05T14:15:00Z">
              <w:r w:rsidRPr="00BC1CDD" w:rsidDel="00EA2C62">
                <w:delText>~</w:delText>
              </w:r>
            </w:del>
            <w:ins w:id="19" w:author="Dr. Veszprémi Brigitta" w:date="2017-12-05T13:20:00Z">
              <w:r w:rsidR="00605A68">
                <w:t>200</w:t>
              </w:r>
            </w:ins>
            <w:del w:id="20" w:author="Dr. Veszprémi Brigitta" w:date="2017-12-05T13:20:00Z">
              <w:r w:rsidRPr="00BC1CDD" w:rsidDel="00605A68">
                <w:delText>300</w:delText>
              </w:r>
            </w:del>
            <w:r w:rsidRPr="00BC1CDD">
              <w:t xml:space="preserve"> </w:t>
            </w:r>
            <w:proofErr w:type="spellStart"/>
            <w:r w:rsidRPr="00BC1CDD">
              <w:t>μW</w:t>
            </w:r>
            <w:proofErr w:type="spellEnd"/>
            <w:r w:rsidRPr="00BC1CDD">
              <w:t xml:space="preserve"> @ 40MHz </w:t>
            </w:r>
          </w:p>
          <w:p w:rsidR="00A8258C" w:rsidRPr="00BC1CDD" w:rsidRDefault="00A8258C" w:rsidP="005B0BEC">
            <w:pPr>
              <w:pStyle w:val="Listaszerbekezds"/>
            </w:pPr>
            <w:r w:rsidRPr="00CC4393">
              <w:rPr>
                <w:b/>
              </w:rPr>
              <w:t>485</w:t>
            </w:r>
            <w:r w:rsidRPr="00BC1CDD">
              <w:t xml:space="preserve">±10 nm pulzuslézer, 1 </w:t>
            </w:r>
            <w:proofErr w:type="spellStart"/>
            <w:r w:rsidRPr="00BC1CDD">
              <w:t>mW</w:t>
            </w:r>
            <w:proofErr w:type="spellEnd"/>
            <w:r w:rsidRPr="00BC1CDD">
              <w:t xml:space="preserve"> </w:t>
            </w:r>
            <w:proofErr w:type="spellStart"/>
            <w:r w:rsidRPr="00BC1CDD">
              <w:t>pulsed</w:t>
            </w:r>
            <w:proofErr w:type="spellEnd"/>
            <w:r w:rsidRPr="00BC1CDD">
              <w:t>@ 40 MHz</w:t>
            </w:r>
          </w:p>
          <w:p w:rsidR="00A8258C" w:rsidRPr="00CC4393" w:rsidRDefault="00A8258C" w:rsidP="005B0BEC">
            <w:pPr>
              <w:pStyle w:val="Listaszerbekezds"/>
            </w:pPr>
            <w:r w:rsidRPr="00CC4393">
              <w:rPr>
                <w:b/>
              </w:rPr>
              <w:t>638</w:t>
            </w:r>
            <w:r w:rsidRPr="00BC1CDD">
              <w:t xml:space="preserve">±5 nm pulzuslézer, 1 </w:t>
            </w:r>
            <w:proofErr w:type="spellStart"/>
            <w:r w:rsidRPr="00BC1CDD">
              <w:t>mW</w:t>
            </w:r>
            <w:proofErr w:type="spellEnd"/>
            <w:r w:rsidRPr="00BC1CDD">
              <w:t xml:space="preserve"> </w:t>
            </w:r>
            <w:proofErr w:type="spellStart"/>
            <w:r w:rsidRPr="00BC1CDD">
              <w:t>pulsed</w:t>
            </w:r>
            <w:proofErr w:type="spellEnd"/>
            <w:r w:rsidRPr="00BC1CDD">
              <w:t>@40MHz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176474" w:rsidRDefault="00A8258C" w:rsidP="005B0BEC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>Software</w:t>
            </w:r>
            <w:r w:rsidRPr="00176474">
              <w:rPr>
                <w:i/>
                <w:u w:val="single"/>
              </w:rPr>
              <w:t xml:space="preserve"> lézervonal beállítás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5F137C" w:rsidRDefault="00A8258C" w:rsidP="005B0BEC">
            <w:pPr>
              <w:rPr>
                <w:i/>
                <w:u w:val="single"/>
              </w:rPr>
            </w:pPr>
            <w:r w:rsidRPr="005F137C">
              <w:rPr>
                <w:i/>
                <w:u w:val="single"/>
              </w:rPr>
              <w:t xml:space="preserve">Detektálás: </w:t>
            </w:r>
          </w:p>
          <w:p w:rsidR="00A8258C" w:rsidRPr="009B11AA" w:rsidRDefault="00A8258C" w:rsidP="005B0BEC">
            <w:pPr>
              <w:pStyle w:val="Listaszerbekezds"/>
              <w:rPr>
                <w:b/>
              </w:rPr>
            </w:pPr>
            <w:r w:rsidRPr="00BC1CDD">
              <w:t xml:space="preserve">3 </w:t>
            </w:r>
            <w:proofErr w:type="gramStart"/>
            <w:r w:rsidRPr="00BC1CDD">
              <w:t>db  detektor</w:t>
            </w:r>
            <w:proofErr w:type="gramEnd"/>
            <w:r w:rsidRPr="00BC1CDD">
              <w:t xml:space="preserve">: hibrid </w:t>
            </w:r>
            <w:proofErr w:type="spellStart"/>
            <w:r w:rsidRPr="00BC1CDD">
              <w:t>GaAsP</w:t>
            </w:r>
            <w:proofErr w:type="spellEnd"/>
            <w:r w:rsidRPr="00BC1CDD">
              <w:t xml:space="preserve"> detektor vagy lavina fotodióda (APD</w:t>
            </w:r>
            <w:ins w:id="21" w:author="Dr. Veszprémi Brigitta" w:date="2017-12-05T13:21:00Z">
              <w:r w:rsidR="00605A68">
                <w:t xml:space="preserve"> vagy PMT</w:t>
              </w:r>
            </w:ins>
            <w:r w:rsidRPr="00BC1CDD">
              <w:t>)</w:t>
            </w:r>
          </w:p>
          <w:p w:rsidR="00A8258C" w:rsidRPr="00B945CC" w:rsidRDefault="00A8258C" w:rsidP="005B0BEC">
            <w:pPr>
              <w:pStyle w:val="Listaszerbekezds"/>
            </w:pPr>
            <w:r>
              <w:t xml:space="preserve">motorizált </w:t>
            </w:r>
            <w:proofErr w:type="spellStart"/>
            <w:r>
              <w:t>pinhole</w:t>
            </w:r>
            <w:proofErr w:type="spellEnd"/>
            <w:r w:rsidRPr="00BC1CDD">
              <w:t xml:space="preserve">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5F137C" w:rsidRDefault="00A8258C" w:rsidP="005B0BEC">
            <w:pPr>
              <w:rPr>
                <w:i/>
                <w:u w:val="single"/>
              </w:rPr>
            </w:pPr>
            <w:r w:rsidRPr="005F137C">
              <w:rPr>
                <w:i/>
                <w:u w:val="single"/>
              </w:rPr>
              <w:t>3D STED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5F137C" w:rsidRDefault="00A8258C" w:rsidP="005B0BEC">
            <w:pPr>
              <w:rPr>
                <w:i/>
                <w:u w:val="single"/>
              </w:rPr>
            </w:pPr>
            <w:proofErr w:type="spellStart"/>
            <w:r w:rsidRPr="005F137C">
              <w:rPr>
                <w:i/>
                <w:u w:val="single"/>
              </w:rPr>
              <w:t>Konfokális</w:t>
            </w:r>
            <w:proofErr w:type="spellEnd"/>
            <w:r w:rsidRPr="005F137C">
              <w:rPr>
                <w:i/>
                <w:u w:val="single"/>
              </w:rPr>
              <w:t xml:space="preserve"> lézerpásztázó egység: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945CC" w:rsidRDefault="00A8258C" w:rsidP="005B0BEC">
            <w:pPr>
              <w:pStyle w:val="Listaszerbekezds"/>
            </w:pPr>
            <w:r w:rsidRPr="00BC1CDD">
              <w:t xml:space="preserve">pásztázási sebesség legalább </w:t>
            </w:r>
            <w:ins w:id="22" w:author="Dr. Veszprémi Brigitta" w:date="2017-12-05T13:20:00Z">
              <w:r w:rsidR="00605A68">
                <w:t>3</w:t>
              </w:r>
            </w:ins>
            <w:del w:id="23" w:author="Dr. Veszprémi Brigitta" w:date="2017-12-05T13:20:00Z">
              <w:r w:rsidRPr="00BC1CDD" w:rsidDel="00605A68">
                <w:delText>5</w:delText>
              </w:r>
            </w:del>
            <w:r w:rsidRPr="00BC1CDD">
              <w:t xml:space="preserve"> kép/másodperc (512×512 képfelbontás mellett)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945CC" w:rsidRDefault="00A8258C">
            <w:pPr>
              <w:pStyle w:val="Listaszerbekezds"/>
            </w:pPr>
            <w:r w:rsidRPr="00BC1CDD">
              <w:t xml:space="preserve">pásztázási sebesség legalább </w:t>
            </w:r>
            <w:del w:id="24" w:author="Dr. Veszprémi Brigitta" w:date="2017-12-05T13:20:00Z">
              <w:r w:rsidRPr="00BC1CDD" w:rsidDel="00605A68">
                <w:delText xml:space="preserve">80 </w:delText>
              </w:r>
            </w:del>
            <w:ins w:id="25" w:author="Dr. Veszprémi Brigitta" w:date="2017-12-05T13:20:00Z">
              <w:r w:rsidR="00605A68">
                <w:t>20</w:t>
              </w:r>
              <w:r w:rsidR="00605A68" w:rsidRPr="00BC1CDD">
                <w:t xml:space="preserve"> </w:t>
              </w:r>
            </w:ins>
            <w:r w:rsidRPr="00BC1CDD">
              <w:lastRenderedPageBreak/>
              <w:t>kép/másodperc (512×16 képfelbontás mellett)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lastRenderedPageBreak/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945CC" w:rsidRDefault="00A8258C">
            <w:pPr>
              <w:pStyle w:val="Listaszerbekezds"/>
            </w:pPr>
            <w:r w:rsidRPr="00BC1CDD">
              <w:t xml:space="preserve">pásztázási látótér legalább </w:t>
            </w:r>
            <w:del w:id="26" w:author="Dr. Veszprémi Brigitta" w:date="2017-12-05T13:21:00Z">
              <w:r w:rsidRPr="00BC1CDD" w:rsidDel="00605A68">
                <w:delText xml:space="preserve">20 </w:delText>
              </w:r>
            </w:del>
            <w:ins w:id="27" w:author="Dr. Veszprémi Brigitta" w:date="2017-12-05T13:21:00Z">
              <w:r w:rsidR="00605A68">
                <w:t>8</w:t>
              </w:r>
              <w:r w:rsidR="00605A68" w:rsidRPr="00BC1CDD">
                <w:t xml:space="preserve"> </w:t>
              </w:r>
            </w:ins>
            <w:r w:rsidRPr="00BC1CDD">
              <w:t>mm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945CC" w:rsidRDefault="00A8258C" w:rsidP="005B0BEC">
            <w:pPr>
              <w:pStyle w:val="Listaszerbekezds"/>
            </w:pPr>
            <w:proofErr w:type="spellStart"/>
            <w:r w:rsidRPr="00BC1CDD">
              <w:t>szkennelési</w:t>
            </w:r>
            <w:proofErr w:type="spellEnd"/>
            <w:r w:rsidRPr="00BC1CDD">
              <w:t xml:space="preserve"> vonalfrekvencia legalább 2000 Hz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945CC" w:rsidRDefault="00A8258C" w:rsidP="005B0BEC">
            <w:pPr>
              <w:pStyle w:val="Listaszerbekezds"/>
            </w:pPr>
            <w:r w:rsidRPr="00BC1CDD">
              <w:t>elérhető képfelbontás legalább 8000x8000 pixel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5F137C" w:rsidRDefault="00A8258C" w:rsidP="005B0BEC">
            <w:pPr>
              <w:rPr>
                <w:i/>
                <w:u w:val="single"/>
              </w:rPr>
            </w:pPr>
            <w:proofErr w:type="spellStart"/>
            <w:r w:rsidRPr="005F137C">
              <w:rPr>
                <w:i/>
                <w:u w:val="single"/>
              </w:rPr>
              <w:t>Depléciós</w:t>
            </w:r>
            <w:proofErr w:type="spellEnd"/>
            <w:r w:rsidRPr="005F137C">
              <w:rPr>
                <w:i/>
                <w:u w:val="single"/>
              </w:rPr>
              <w:t xml:space="preserve"> lézervonalak, AOM</w:t>
            </w:r>
            <w:ins w:id="28" w:author="Dr. Veszprémi Brigitta" w:date="2017-12-05T13:21:00Z">
              <w:r w:rsidR="00605A68">
                <w:rPr>
                  <w:i/>
                  <w:u w:val="single"/>
                </w:rPr>
                <w:t xml:space="preserve"> (AOTF)</w:t>
              </w:r>
            </w:ins>
            <w:r w:rsidRPr="005F137C">
              <w:rPr>
                <w:i/>
                <w:u w:val="single"/>
              </w:rPr>
              <w:t xml:space="preserve"> vezérléssel: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696831" w:rsidRDefault="00A8258C" w:rsidP="005B0BEC">
            <w:pPr>
              <w:pStyle w:val="Listaszerbekezds"/>
              <w:rPr>
                <w:b/>
              </w:rPr>
            </w:pPr>
            <w:r w:rsidRPr="009B11AA">
              <w:rPr>
                <w:b/>
              </w:rPr>
              <w:t>660</w:t>
            </w:r>
            <w:r w:rsidRPr="00BC1CDD">
              <w:t xml:space="preserve">±3 nm lézer vagy </w:t>
            </w:r>
            <w:r w:rsidRPr="009B11AA">
              <w:rPr>
                <w:b/>
              </w:rPr>
              <w:t>775</w:t>
            </w:r>
            <w:r w:rsidRPr="00BC1CDD">
              <w:t>±3 nm lézer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176474" w:rsidRDefault="00A8258C" w:rsidP="005B0BEC">
            <w:pPr>
              <w:rPr>
                <w:i/>
                <w:u w:val="single"/>
              </w:rPr>
            </w:pPr>
            <w:r w:rsidRPr="00176474">
              <w:rPr>
                <w:i/>
                <w:u w:val="single"/>
              </w:rPr>
              <w:t>STED felbontás</w:t>
            </w:r>
            <w:r w:rsidRPr="00176474">
              <w:rPr>
                <w:i/>
                <w:u w:val="single"/>
                <w:lang w:val="en-US"/>
              </w:rPr>
              <w:t>:</w:t>
            </w:r>
            <w:r w:rsidRPr="00176474">
              <w:rPr>
                <w:i/>
                <w:u w:val="single"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Default="00A8258C" w:rsidP="005B0BEC">
            <w:r>
              <w:rPr>
                <w:b/>
              </w:rPr>
              <w:t xml:space="preserve">            </w:t>
            </w:r>
            <w:r w:rsidRPr="00BC1CDD">
              <w:rPr>
                <w:b/>
              </w:rPr>
              <w:sym w:font="Symbol" w:char="F0A3"/>
            </w:r>
            <w:r w:rsidRPr="00176474">
              <w:rPr>
                <w:b/>
              </w:rPr>
              <w:t xml:space="preserve"> </w:t>
            </w:r>
            <w:r>
              <w:t>130x130x13</w:t>
            </w:r>
            <w:r w:rsidRPr="00BC1CDD">
              <w:t xml:space="preserve">0nm </w:t>
            </w:r>
            <w:proofErr w:type="spellStart"/>
            <w:r w:rsidRPr="00BC1CDD">
              <w:t>xyz</w:t>
            </w:r>
            <w:proofErr w:type="spellEnd"/>
            <w:r>
              <w:t xml:space="preserve">   </w:t>
            </w:r>
            <w:r w:rsidRPr="00BC1CDD">
              <w:t xml:space="preserve"> </w:t>
            </w:r>
            <w:r>
              <w:t xml:space="preserve"> </w:t>
            </w:r>
          </w:p>
          <w:p w:rsidR="00A8258C" w:rsidRPr="00696831" w:rsidRDefault="00A8258C" w:rsidP="005B0BEC">
            <w:r>
              <w:t xml:space="preserve">             </w:t>
            </w:r>
            <w:r w:rsidRPr="00BC1CDD">
              <w:t>irányú feloldóképesség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Default="00A8258C" w:rsidP="005B0BEC">
            <w:r>
              <w:rPr>
                <w:b/>
              </w:rPr>
              <w:t xml:space="preserve">             </w:t>
            </w:r>
            <w:r w:rsidRPr="00BC1CDD">
              <w:rPr>
                <w:b/>
              </w:rPr>
              <w:sym w:font="Symbol" w:char="F0A3"/>
            </w:r>
            <w:r>
              <w:t>50x5</w:t>
            </w:r>
            <w:r w:rsidRPr="00BC1CDD">
              <w:t>0</w:t>
            </w:r>
            <w:r>
              <w:t xml:space="preserve"> xy irányú </w:t>
            </w:r>
          </w:p>
          <w:p w:rsidR="00A8258C" w:rsidRPr="00696831" w:rsidRDefault="00A8258C" w:rsidP="005B0BEC">
            <w:r>
              <w:t xml:space="preserve">              </w:t>
            </w:r>
            <w:r w:rsidRPr="00BC1CDD">
              <w:t>feloldóképesség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696831" w:rsidRDefault="00A8258C" w:rsidP="005B0BEC">
            <w:pPr>
              <w:rPr>
                <w:b/>
              </w:rPr>
            </w:pPr>
            <w:r>
              <w:rPr>
                <w:b/>
              </w:rPr>
              <w:t>Megfelelő méretű rezgésmentes asztal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CC4393" w:rsidRDefault="00A8258C" w:rsidP="005B0BEC">
            <w:pPr>
              <w:rPr>
                <w:b/>
                <w:lang w:val="en-US"/>
              </w:rPr>
            </w:pPr>
            <w:r w:rsidRPr="00BC1CDD">
              <w:rPr>
                <w:b/>
              </w:rPr>
              <w:t>Rendszer PC</w:t>
            </w:r>
            <w:r>
              <w:rPr>
                <w:b/>
                <w:lang w:val="en-US"/>
              </w:rPr>
              <w:t>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696831" w:rsidRDefault="00A8258C" w:rsidP="00A8258C">
            <w:pPr>
              <w:pStyle w:val="Listaszerbekezds"/>
              <w:numPr>
                <w:ilvl w:val="0"/>
                <w:numId w:val="24"/>
              </w:numPr>
              <w:spacing w:line="259" w:lineRule="auto"/>
              <w:contextualSpacing/>
            </w:pPr>
            <w:r w:rsidRPr="00BC1CDD">
              <w:t>a komplett rendszer (hardver, szoftver) vezérlésére alkalmas számítógép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696831" w:rsidRDefault="00A8258C" w:rsidP="00A8258C">
            <w:pPr>
              <w:pStyle w:val="Listaszerbekezds"/>
              <w:numPr>
                <w:ilvl w:val="0"/>
                <w:numId w:val="24"/>
              </w:numPr>
              <w:spacing w:line="259" w:lineRule="auto"/>
              <w:contextualSpacing/>
            </w:pPr>
            <w:r>
              <w:t xml:space="preserve">256 GB SATA SSD és 5x3 </w:t>
            </w:r>
            <w:proofErr w:type="spellStart"/>
            <w:r>
              <w:t>TByte</w:t>
            </w:r>
            <w:proofErr w:type="spellEnd"/>
            <w:r>
              <w:t xml:space="preserve"> SATA HD, 8 USB 3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696831" w:rsidRDefault="00A8258C" w:rsidP="00A8258C">
            <w:pPr>
              <w:pStyle w:val="Listaszerbekezds"/>
              <w:numPr>
                <w:ilvl w:val="0"/>
                <w:numId w:val="24"/>
              </w:numPr>
              <w:spacing w:line="259" w:lineRule="auto"/>
              <w:contextualSpacing/>
            </w:pPr>
            <w:r>
              <w:t>minimum 31</w:t>
            </w:r>
            <w:r w:rsidRPr="00BC1CDD">
              <w:t xml:space="preserve">” </w:t>
            </w:r>
            <w:r>
              <w:t>UHD LED</w:t>
            </w:r>
            <w:r w:rsidRPr="00BC1CDD">
              <w:t xml:space="preserve"> monitor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 xml:space="preserve">Igen 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3C0A91" w:rsidRDefault="00A8258C" w:rsidP="005B0BEC">
            <w:pPr>
              <w:rPr>
                <w:b/>
              </w:rPr>
            </w:pPr>
            <w:r>
              <w:rPr>
                <w:b/>
              </w:rPr>
              <w:t>FLIM hardware és software integráció</w:t>
            </w:r>
            <w:r>
              <w:rPr>
                <w:b/>
                <w:lang w:val="en-US"/>
              </w:rPr>
              <w:t>:</w:t>
            </w:r>
            <w:r>
              <w:rPr>
                <w:b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8F76E2" w:rsidRDefault="00A8258C" w:rsidP="00A8258C">
            <w:pPr>
              <w:pStyle w:val="Listaszerbekezds"/>
              <w:numPr>
                <w:ilvl w:val="0"/>
                <w:numId w:val="24"/>
              </w:numPr>
              <w:spacing w:after="160" w:line="259" w:lineRule="auto"/>
              <w:contextualSpacing/>
            </w:pPr>
            <w:r w:rsidRPr="008F76E2">
              <w:t>időkorrelá</w:t>
            </w:r>
            <w:r>
              <w:t>lt foton számlá</w:t>
            </w:r>
            <w:r w:rsidRPr="008F76E2">
              <w:t>ló egység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8F76E2" w:rsidRDefault="00A8258C" w:rsidP="00A8258C">
            <w:pPr>
              <w:pStyle w:val="Listaszerbekezds"/>
              <w:numPr>
                <w:ilvl w:val="0"/>
                <w:numId w:val="24"/>
              </w:numPr>
              <w:spacing w:after="160" w:line="259" w:lineRule="auto"/>
              <w:contextualSpacing/>
            </w:pPr>
            <w:r>
              <w:t>szimultán több szín-csatornás életidő felvétel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3C0A91" w:rsidRDefault="00A8258C" w:rsidP="005B0BEC">
            <w:pPr>
              <w:rPr>
                <w:b/>
              </w:rPr>
            </w:pPr>
            <w:r>
              <w:rPr>
                <w:b/>
              </w:rPr>
              <w:t>Egységes s</w:t>
            </w:r>
            <w:r w:rsidRPr="00BC1CDD">
              <w:rPr>
                <w:b/>
              </w:rPr>
              <w:t>zoftver</w:t>
            </w:r>
            <w:r>
              <w:rPr>
                <w:b/>
                <w:lang w:val="en-US"/>
              </w:rPr>
              <w:t>:</w:t>
            </w:r>
            <w:r>
              <w:rPr>
                <w:b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4728E3" w:rsidRDefault="00A8258C" w:rsidP="00A8258C">
            <w:pPr>
              <w:pStyle w:val="Listaszerbekezds"/>
              <w:numPr>
                <w:ilvl w:val="0"/>
                <w:numId w:val="16"/>
              </w:numPr>
            </w:pPr>
            <w:r w:rsidRPr="004728E3">
              <w:t>képfeldolgozás</w:t>
            </w:r>
            <w:r>
              <w:t>ra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4728E3" w:rsidRDefault="00A8258C" w:rsidP="00A8258C">
            <w:pPr>
              <w:pStyle w:val="Listaszerbekezds"/>
              <w:numPr>
                <w:ilvl w:val="0"/>
                <w:numId w:val="16"/>
              </w:numPr>
            </w:pPr>
            <w:r w:rsidRPr="004728E3">
              <w:t>kvantitatív képelemzés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47280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4728E3" w:rsidRDefault="00A8258C" w:rsidP="00A8258C">
            <w:pPr>
              <w:pStyle w:val="Listaszerbekezds"/>
              <w:numPr>
                <w:ilvl w:val="0"/>
                <w:numId w:val="16"/>
              </w:numPr>
            </w:pPr>
            <w:proofErr w:type="spellStart"/>
            <w:r w:rsidRPr="004728E3">
              <w:t>time-lapse</w:t>
            </w:r>
            <w:proofErr w:type="spellEnd"/>
            <w:r w:rsidRPr="004728E3">
              <w:t xml:space="preserve"> analízis</w:t>
            </w:r>
            <w:r>
              <w:t>re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47280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4728E3" w:rsidRDefault="00A8258C" w:rsidP="00A8258C">
            <w:pPr>
              <w:pStyle w:val="Listaszerbekezds"/>
              <w:numPr>
                <w:ilvl w:val="0"/>
                <w:numId w:val="16"/>
              </w:numPr>
            </w:pPr>
            <w:r>
              <w:t>FLIM adat elemzésre képalkotásra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47280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4728E3" w:rsidRDefault="00A8258C" w:rsidP="00A8258C">
            <w:pPr>
              <w:pStyle w:val="Listaszerbekezds"/>
              <w:numPr>
                <w:ilvl w:val="0"/>
                <w:numId w:val="16"/>
              </w:numPr>
            </w:pPr>
            <w:r w:rsidRPr="004728E3">
              <w:t>3D képalkotás</w:t>
            </w:r>
            <w:r>
              <w:t>ra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47280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3C0A91" w:rsidRDefault="00A8258C" w:rsidP="005B0BEC">
            <w:pPr>
              <w:rPr>
                <w:b/>
              </w:rPr>
            </w:pPr>
            <w:r w:rsidRPr="00BC1CDD">
              <w:rPr>
                <w:b/>
              </w:rPr>
              <w:t>Bővíthetőség: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E1998" w:rsidRDefault="00A8258C" w:rsidP="00A8258C">
            <w:pPr>
              <w:pStyle w:val="Listaszerbekezds"/>
              <w:numPr>
                <w:ilvl w:val="0"/>
                <w:numId w:val="23"/>
              </w:numPr>
              <w:rPr>
                <w:b/>
              </w:rPr>
            </w:pPr>
            <w:r w:rsidRPr="00BE1998">
              <w:t xml:space="preserve">további </w:t>
            </w:r>
            <w:proofErr w:type="spellStart"/>
            <w:r w:rsidRPr="00BE1998">
              <w:t>lézervonalakal</w:t>
            </w:r>
            <w:proofErr w:type="spell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E1998" w:rsidRDefault="00A8258C" w:rsidP="00A8258C">
            <w:pPr>
              <w:pStyle w:val="Listaszerbekezds"/>
              <w:numPr>
                <w:ilvl w:val="0"/>
                <w:numId w:val="23"/>
              </w:numPr>
              <w:rPr>
                <w:b/>
              </w:rPr>
            </w:pPr>
            <w:r w:rsidRPr="00BE1998">
              <w:t>további „</w:t>
            </w:r>
            <w:proofErr w:type="spellStart"/>
            <w:r w:rsidRPr="00BE1998">
              <w:t>depletion</w:t>
            </w:r>
            <w:proofErr w:type="spellEnd"/>
            <w:r w:rsidRPr="00BE1998">
              <w:t>” lézerrel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47280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E1998" w:rsidRDefault="00A8258C" w:rsidP="00A8258C">
            <w:pPr>
              <w:pStyle w:val="Listaszerbekezds"/>
              <w:numPr>
                <w:ilvl w:val="0"/>
                <w:numId w:val="23"/>
              </w:numPr>
              <w:rPr>
                <w:b/>
              </w:rPr>
            </w:pPr>
            <w:r w:rsidRPr="00BE1998">
              <w:t xml:space="preserve">szoftvermodulokkal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47280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Default="00A8258C" w:rsidP="00A8258C">
            <w:pPr>
              <w:pStyle w:val="Listaszerbekezds"/>
              <w:numPr>
                <w:ilvl w:val="0"/>
                <w:numId w:val="23"/>
              </w:numPr>
              <w:spacing w:after="160" w:line="259" w:lineRule="auto"/>
              <w:contextualSpacing/>
            </w:pPr>
            <w:r w:rsidRPr="00BE1998">
              <w:lastRenderedPageBreak/>
              <w:t>inkubációval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47280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E1998" w:rsidRDefault="00A8258C" w:rsidP="005B0BEC">
            <w:pPr>
              <w:ind w:left="360"/>
            </w:pPr>
            <w:r w:rsidRPr="00BC1CDD">
              <w:rPr>
                <w:b/>
              </w:rPr>
              <w:t>Üzembe helyezés, szerviz, referencia, garancia</w:t>
            </w:r>
            <w:r>
              <w:rPr>
                <w:b/>
              </w:rPr>
              <w:t>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47280A" w:rsidRDefault="00A8258C" w:rsidP="005B0BEC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637A08" w:rsidRDefault="00A8258C" w:rsidP="005B0BEC">
            <w:pPr>
              <w:ind w:left="154"/>
            </w:pPr>
            <w:r w:rsidRPr="00637A08">
              <w:t xml:space="preserve">A rendszer üzembe helyezése, használatának oktatása (hardver, szoftver, alkalmazások)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CF667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637A08" w:rsidRDefault="00A8258C" w:rsidP="005B0BEC">
            <w:pPr>
              <w:ind w:left="154"/>
            </w:pPr>
            <w:r w:rsidRPr="00637A08">
              <w:t>gyártó cégnek legyen minimum 3 éves tapasztalattal rendelkező mérnöke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CF667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637A08" w:rsidRDefault="00A8258C" w:rsidP="005B0BEC">
            <w:pPr>
              <w:ind w:left="154"/>
            </w:pPr>
            <w:r w:rsidRPr="00637A08">
              <w:t>1 év teljes körű garancia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CF667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637A08" w:rsidRDefault="00A8258C" w:rsidP="005B0BEC">
            <w:pPr>
              <w:ind w:left="154"/>
            </w:pPr>
            <w:r w:rsidRPr="00637A08">
              <w:t>kétnapos helyszíni applikációs tréning minimum 3 fő részére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CF667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637A08" w:rsidRDefault="00A8258C" w:rsidP="005B0BEC">
            <w:pPr>
              <w:ind w:left="154"/>
            </w:pPr>
            <w:r w:rsidRPr="00637A08">
              <w:t>hiba bejelentést követő 24 órán belül helyszíni hibaelhárítás megkezdése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CF667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637A08" w:rsidRDefault="00A8258C" w:rsidP="005B0BEC">
            <w:pPr>
              <w:ind w:left="154"/>
            </w:pPr>
            <w:r w:rsidRPr="00637A08">
              <w:t>alkatrész utánpótlásának biztosítása minimum 5 évre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CF667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DB1B52" w:rsidDel="00605A68" w:rsidTr="005B0B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  <w:del w:id="29" w:author="Dr. Veszprémi Brigitta" w:date="2017-12-05T13:22:00Z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58C" w:rsidRPr="00EA21DE" w:rsidDel="00605A68" w:rsidRDefault="00A8258C" w:rsidP="005B0BEC">
            <w:pPr>
              <w:rPr>
                <w:del w:id="30" w:author="Dr. Veszprémi Brigitta" w:date="2017-12-05T13:22:00Z"/>
                <w:b/>
              </w:rPr>
            </w:pPr>
          </w:p>
        </w:tc>
      </w:tr>
    </w:tbl>
    <w:p w:rsidR="00A8258C" w:rsidRDefault="00A8258C" w:rsidP="00A8258C"/>
    <w:p w:rsidR="006A7687" w:rsidRPr="00BC1CDD" w:rsidRDefault="006A7687" w:rsidP="006A7687"/>
    <w:sectPr w:rsidR="006A7687" w:rsidRPr="00BC1CDD" w:rsidSect="00F57750">
      <w:pgSz w:w="11906" w:h="16838"/>
      <w:pgMar w:top="567" w:right="1133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528CD"/>
    <w:multiLevelType w:val="hybridMultilevel"/>
    <w:tmpl w:val="6774246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54D49"/>
    <w:multiLevelType w:val="hybridMultilevel"/>
    <w:tmpl w:val="77463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D7F80"/>
    <w:multiLevelType w:val="hybridMultilevel"/>
    <w:tmpl w:val="573E5D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4D06E6"/>
    <w:multiLevelType w:val="hybridMultilevel"/>
    <w:tmpl w:val="AEB861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330D6A"/>
    <w:multiLevelType w:val="hybridMultilevel"/>
    <w:tmpl w:val="ECC4D4B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01BFB"/>
    <w:multiLevelType w:val="hybridMultilevel"/>
    <w:tmpl w:val="4C744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3041"/>
    <w:multiLevelType w:val="hybridMultilevel"/>
    <w:tmpl w:val="D1789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012E9A"/>
    <w:multiLevelType w:val="hybridMultilevel"/>
    <w:tmpl w:val="1E84F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6739B"/>
    <w:multiLevelType w:val="hybridMultilevel"/>
    <w:tmpl w:val="41745EE2"/>
    <w:lvl w:ilvl="0" w:tplc="040E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F7A10"/>
    <w:multiLevelType w:val="hybridMultilevel"/>
    <w:tmpl w:val="2118DA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0084C"/>
    <w:multiLevelType w:val="hybridMultilevel"/>
    <w:tmpl w:val="DF181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5719A7"/>
    <w:multiLevelType w:val="hybridMultilevel"/>
    <w:tmpl w:val="A8F06A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A0318F1"/>
    <w:multiLevelType w:val="hybridMultilevel"/>
    <w:tmpl w:val="FCD631BE"/>
    <w:lvl w:ilvl="0" w:tplc="E5EE59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E0D36"/>
    <w:multiLevelType w:val="hybridMultilevel"/>
    <w:tmpl w:val="E0F4A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1656BA"/>
    <w:multiLevelType w:val="hybridMultilevel"/>
    <w:tmpl w:val="3DEABD2C"/>
    <w:lvl w:ilvl="0" w:tplc="2A4612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E28B1"/>
    <w:multiLevelType w:val="hybridMultilevel"/>
    <w:tmpl w:val="3A3C97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CB3F05"/>
    <w:multiLevelType w:val="hybridMultilevel"/>
    <w:tmpl w:val="B7FE3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FC2DD1"/>
    <w:multiLevelType w:val="hybridMultilevel"/>
    <w:tmpl w:val="CD26BBE4"/>
    <w:lvl w:ilvl="0" w:tplc="8E56FF8C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CB410C"/>
    <w:multiLevelType w:val="hybridMultilevel"/>
    <w:tmpl w:val="5D920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435E3A"/>
    <w:multiLevelType w:val="hybridMultilevel"/>
    <w:tmpl w:val="54388344"/>
    <w:lvl w:ilvl="0" w:tplc="E5EE593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4DB470E"/>
    <w:multiLevelType w:val="hybridMultilevel"/>
    <w:tmpl w:val="34CCC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4"/>
  </w:num>
  <w:num w:numId="4">
    <w:abstractNumId w:val="8"/>
  </w:num>
  <w:num w:numId="5">
    <w:abstractNumId w:val="8"/>
  </w:num>
  <w:num w:numId="6">
    <w:abstractNumId w:val="14"/>
  </w:num>
  <w:num w:numId="7">
    <w:abstractNumId w:val="0"/>
  </w:num>
  <w:num w:numId="8">
    <w:abstractNumId w:val="17"/>
  </w:num>
  <w:num w:numId="9">
    <w:abstractNumId w:val="20"/>
  </w:num>
  <w:num w:numId="10">
    <w:abstractNumId w:val="13"/>
  </w:num>
  <w:num w:numId="11">
    <w:abstractNumId w:val="16"/>
  </w:num>
  <w:num w:numId="12">
    <w:abstractNumId w:val="18"/>
  </w:num>
  <w:num w:numId="13">
    <w:abstractNumId w:val="10"/>
  </w:num>
  <w:num w:numId="14">
    <w:abstractNumId w:val="7"/>
  </w:num>
  <w:num w:numId="15">
    <w:abstractNumId w:val="2"/>
  </w:num>
  <w:num w:numId="16">
    <w:abstractNumId w:val="11"/>
  </w:num>
  <w:num w:numId="17">
    <w:abstractNumId w:val="3"/>
  </w:num>
  <w:num w:numId="18">
    <w:abstractNumId w:val="1"/>
  </w:num>
  <w:num w:numId="19">
    <w:abstractNumId w:val="12"/>
  </w:num>
  <w:num w:numId="20">
    <w:abstractNumId w:val="19"/>
  </w:num>
  <w:num w:numId="21">
    <w:abstractNumId w:val="6"/>
  </w:num>
  <w:num w:numId="22">
    <w:abstractNumId w:val="5"/>
  </w:num>
  <w:num w:numId="23">
    <w:abstractNumId w:val="9"/>
  </w:num>
  <w:num w:numId="24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r. Veszprémi Brigitta">
    <w15:presenceInfo w15:providerId="AD" w15:userId="S-1-5-21-1177238915-287218729-1801674531-130717"/>
  </w15:person>
  <w15:person w15:author="Dr. Szabó-Gothard Máté">
    <w15:presenceInfo w15:providerId="AD" w15:userId="S-1-5-21-1177238915-287218729-1801674531-576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66C"/>
    <w:rsid w:val="000016BE"/>
    <w:rsid w:val="00002E30"/>
    <w:rsid w:val="00014580"/>
    <w:rsid w:val="00027DCC"/>
    <w:rsid w:val="000328AB"/>
    <w:rsid w:val="00033B13"/>
    <w:rsid w:val="00047332"/>
    <w:rsid w:val="00062DC7"/>
    <w:rsid w:val="000770B1"/>
    <w:rsid w:val="0008315C"/>
    <w:rsid w:val="00092B3C"/>
    <w:rsid w:val="000A4DD1"/>
    <w:rsid w:val="000B7FB0"/>
    <w:rsid w:val="000C2A2A"/>
    <w:rsid w:val="00102B34"/>
    <w:rsid w:val="00111065"/>
    <w:rsid w:val="00113B47"/>
    <w:rsid w:val="001268FF"/>
    <w:rsid w:val="00134481"/>
    <w:rsid w:val="001409CF"/>
    <w:rsid w:val="00172580"/>
    <w:rsid w:val="001805B6"/>
    <w:rsid w:val="00184F2F"/>
    <w:rsid w:val="001B1478"/>
    <w:rsid w:val="001B68E1"/>
    <w:rsid w:val="001C6EA6"/>
    <w:rsid w:val="001D58C3"/>
    <w:rsid w:val="001E09BD"/>
    <w:rsid w:val="001F4B51"/>
    <w:rsid w:val="001F6D9C"/>
    <w:rsid w:val="0021072D"/>
    <w:rsid w:val="00226993"/>
    <w:rsid w:val="00234BB2"/>
    <w:rsid w:val="00253F5A"/>
    <w:rsid w:val="00256AA8"/>
    <w:rsid w:val="0026777F"/>
    <w:rsid w:val="00271BF1"/>
    <w:rsid w:val="00284510"/>
    <w:rsid w:val="0028513B"/>
    <w:rsid w:val="002902B6"/>
    <w:rsid w:val="00293591"/>
    <w:rsid w:val="00293BCC"/>
    <w:rsid w:val="002B711E"/>
    <w:rsid w:val="002C4A71"/>
    <w:rsid w:val="002D1A1D"/>
    <w:rsid w:val="002D50BF"/>
    <w:rsid w:val="003022DF"/>
    <w:rsid w:val="00336E66"/>
    <w:rsid w:val="00343229"/>
    <w:rsid w:val="003624BB"/>
    <w:rsid w:val="00371844"/>
    <w:rsid w:val="00380788"/>
    <w:rsid w:val="00397A46"/>
    <w:rsid w:val="003A0113"/>
    <w:rsid w:val="003A2523"/>
    <w:rsid w:val="003A2BA2"/>
    <w:rsid w:val="003A7A2C"/>
    <w:rsid w:val="003A7F8E"/>
    <w:rsid w:val="003D60CF"/>
    <w:rsid w:val="003E0D8A"/>
    <w:rsid w:val="003E5DD7"/>
    <w:rsid w:val="003F2BCE"/>
    <w:rsid w:val="003F4382"/>
    <w:rsid w:val="003F4AC3"/>
    <w:rsid w:val="0041078C"/>
    <w:rsid w:val="00414762"/>
    <w:rsid w:val="004152EC"/>
    <w:rsid w:val="00416CE3"/>
    <w:rsid w:val="00421DB5"/>
    <w:rsid w:val="004247F3"/>
    <w:rsid w:val="00451196"/>
    <w:rsid w:val="00455AD0"/>
    <w:rsid w:val="004573D3"/>
    <w:rsid w:val="004635A8"/>
    <w:rsid w:val="00464F60"/>
    <w:rsid w:val="00465970"/>
    <w:rsid w:val="004717F4"/>
    <w:rsid w:val="00484F99"/>
    <w:rsid w:val="00492A82"/>
    <w:rsid w:val="004A1158"/>
    <w:rsid w:val="004B4EA6"/>
    <w:rsid w:val="004B72D2"/>
    <w:rsid w:val="004C42CE"/>
    <w:rsid w:val="004C66A1"/>
    <w:rsid w:val="004D6BC3"/>
    <w:rsid w:val="004E1E18"/>
    <w:rsid w:val="004F64D4"/>
    <w:rsid w:val="005026A9"/>
    <w:rsid w:val="00506C41"/>
    <w:rsid w:val="00526B5E"/>
    <w:rsid w:val="005442D3"/>
    <w:rsid w:val="00561AD2"/>
    <w:rsid w:val="005626C9"/>
    <w:rsid w:val="00590FD1"/>
    <w:rsid w:val="005D0CB5"/>
    <w:rsid w:val="005D4403"/>
    <w:rsid w:val="005E1389"/>
    <w:rsid w:val="005F3C2C"/>
    <w:rsid w:val="00604C3B"/>
    <w:rsid w:val="006050BB"/>
    <w:rsid w:val="00605A68"/>
    <w:rsid w:val="00621232"/>
    <w:rsid w:val="00635BBB"/>
    <w:rsid w:val="00664179"/>
    <w:rsid w:val="00674119"/>
    <w:rsid w:val="006907E1"/>
    <w:rsid w:val="006A7687"/>
    <w:rsid w:val="006B7AD6"/>
    <w:rsid w:val="006C324B"/>
    <w:rsid w:val="006E3EF4"/>
    <w:rsid w:val="006F5531"/>
    <w:rsid w:val="006F62E7"/>
    <w:rsid w:val="00702B81"/>
    <w:rsid w:val="0070456D"/>
    <w:rsid w:val="00721283"/>
    <w:rsid w:val="00725D01"/>
    <w:rsid w:val="0073393C"/>
    <w:rsid w:val="00756450"/>
    <w:rsid w:val="00757CC8"/>
    <w:rsid w:val="007742A0"/>
    <w:rsid w:val="0078002D"/>
    <w:rsid w:val="00780517"/>
    <w:rsid w:val="00784332"/>
    <w:rsid w:val="00795799"/>
    <w:rsid w:val="007A2E5A"/>
    <w:rsid w:val="007A6082"/>
    <w:rsid w:val="007B08D3"/>
    <w:rsid w:val="007C7E92"/>
    <w:rsid w:val="007D01B5"/>
    <w:rsid w:val="007D32C1"/>
    <w:rsid w:val="007E04F6"/>
    <w:rsid w:val="007E0A2C"/>
    <w:rsid w:val="007F25BB"/>
    <w:rsid w:val="007F6CD7"/>
    <w:rsid w:val="0080484C"/>
    <w:rsid w:val="00805CCE"/>
    <w:rsid w:val="00833B81"/>
    <w:rsid w:val="008348BD"/>
    <w:rsid w:val="0084649B"/>
    <w:rsid w:val="00850683"/>
    <w:rsid w:val="008614EB"/>
    <w:rsid w:val="00861A59"/>
    <w:rsid w:val="0086550D"/>
    <w:rsid w:val="00866E53"/>
    <w:rsid w:val="00867210"/>
    <w:rsid w:val="00876109"/>
    <w:rsid w:val="0088398B"/>
    <w:rsid w:val="00886B1F"/>
    <w:rsid w:val="00890682"/>
    <w:rsid w:val="00892F45"/>
    <w:rsid w:val="008A43FA"/>
    <w:rsid w:val="008A65D6"/>
    <w:rsid w:val="008B40D4"/>
    <w:rsid w:val="008E1E7C"/>
    <w:rsid w:val="00906BF5"/>
    <w:rsid w:val="00917090"/>
    <w:rsid w:val="00921310"/>
    <w:rsid w:val="00940944"/>
    <w:rsid w:val="00946E56"/>
    <w:rsid w:val="009765D4"/>
    <w:rsid w:val="009834CD"/>
    <w:rsid w:val="00992710"/>
    <w:rsid w:val="009939B2"/>
    <w:rsid w:val="009A53F4"/>
    <w:rsid w:val="009B11AA"/>
    <w:rsid w:val="009C0B52"/>
    <w:rsid w:val="009E570E"/>
    <w:rsid w:val="009E65C4"/>
    <w:rsid w:val="009F5136"/>
    <w:rsid w:val="00A028B9"/>
    <w:rsid w:val="00A17A4C"/>
    <w:rsid w:val="00A23CEE"/>
    <w:rsid w:val="00A3078D"/>
    <w:rsid w:val="00A33153"/>
    <w:rsid w:val="00A41E0E"/>
    <w:rsid w:val="00A425EF"/>
    <w:rsid w:val="00A5260D"/>
    <w:rsid w:val="00A52C4D"/>
    <w:rsid w:val="00A8258C"/>
    <w:rsid w:val="00A8463A"/>
    <w:rsid w:val="00A90ECC"/>
    <w:rsid w:val="00AB081D"/>
    <w:rsid w:val="00AD53BC"/>
    <w:rsid w:val="00AE49B5"/>
    <w:rsid w:val="00AE69F0"/>
    <w:rsid w:val="00AF5F8C"/>
    <w:rsid w:val="00AF7288"/>
    <w:rsid w:val="00B23B81"/>
    <w:rsid w:val="00B308C9"/>
    <w:rsid w:val="00B31852"/>
    <w:rsid w:val="00B372E5"/>
    <w:rsid w:val="00B40AC5"/>
    <w:rsid w:val="00B54EC2"/>
    <w:rsid w:val="00B61884"/>
    <w:rsid w:val="00B65750"/>
    <w:rsid w:val="00B939D4"/>
    <w:rsid w:val="00B954F9"/>
    <w:rsid w:val="00B9777B"/>
    <w:rsid w:val="00BA0D57"/>
    <w:rsid w:val="00BA5EAB"/>
    <w:rsid w:val="00BA7094"/>
    <w:rsid w:val="00BC1CDD"/>
    <w:rsid w:val="00BC6231"/>
    <w:rsid w:val="00BD4D8E"/>
    <w:rsid w:val="00BD57E5"/>
    <w:rsid w:val="00C068FF"/>
    <w:rsid w:val="00C06FD6"/>
    <w:rsid w:val="00C12372"/>
    <w:rsid w:val="00C15849"/>
    <w:rsid w:val="00C20F06"/>
    <w:rsid w:val="00C25D28"/>
    <w:rsid w:val="00C3006A"/>
    <w:rsid w:val="00C3471B"/>
    <w:rsid w:val="00C34BBB"/>
    <w:rsid w:val="00C421F4"/>
    <w:rsid w:val="00C42532"/>
    <w:rsid w:val="00C60632"/>
    <w:rsid w:val="00C81197"/>
    <w:rsid w:val="00C9366C"/>
    <w:rsid w:val="00CC43A1"/>
    <w:rsid w:val="00CC7FE5"/>
    <w:rsid w:val="00CE3401"/>
    <w:rsid w:val="00CF7A88"/>
    <w:rsid w:val="00D03BC4"/>
    <w:rsid w:val="00D07B83"/>
    <w:rsid w:val="00D16BE9"/>
    <w:rsid w:val="00D234D8"/>
    <w:rsid w:val="00D34819"/>
    <w:rsid w:val="00D36848"/>
    <w:rsid w:val="00D46585"/>
    <w:rsid w:val="00D620AC"/>
    <w:rsid w:val="00D753F2"/>
    <w:rsid w:val="00D82BE9"/>
    <w:rsid w:val="00D86466"/>
    <w:rsid w:val="00DB2722"/>
    <w:rsid w:val="00DB7F72"/>
    <w:rsid w:val="00DC34D8"/>
    <w:rsid w:val="00DC7ABC"/>
    <w:rsid w:val="00DD1113"/>
    <w:rsid w:val="00DD5E02"/>
    <w:rsid w:val="00DE28FE"/>
    <w:rsid w:val="00DF15EC"/>
    <w:rsid w:val="00DF1F96"/>
    <w:rsid w:val="00E01A5B"/>
    <w:rsid w:val="00E022AA"/>
    <w:rsid w:val="00E032C9"/>
    <w:rsid w:val="00E07B3B"/>
    <w:rsid w:val="00E130CE"/>
    <w:rsid w:val="00E141B8"/>
    <w:rsid w:val="00E1742B"/>
    <w:rsid w:val="00E2002E"/>
    <w:rsid w:val="00E21F30"/>
    <w:rsid w:val="00E2523C"/>
    <w:rsid w:val="00E320BE"/>
    <w:rsid w:val="00E33A00"/>
    <w:rsid w:val="00E35CCC"/>
    <w:rsid w:val="00E46A18"/>
    <w:rsid w:val="00E473FB"/>
    <w:rsid w:val="00E61249"/>
    <w:rsid w:val="00E62F59"/>
    <w:rsid w:val="00E64586"/>
    <w:rsid w:val="00E73457"/>
    <w:rsid w:val="00E75EAF"/>
    <w:rsid w:val="00E869FC"/>
    <w:rsid w:val="00E95713"/>
    <w:rsid w:val="00E96A7D"/>
    <w:rsid w:val="00E970F0"/>
    <w:rsid w:val="00EA1FAD"/>
    <w:rsid w:val="00EA2C62"/>
    <w:rsid w:val="00EA736A"/>
    <w:rsid w:val="00EB03B9"/>
    <w:rsid w:val="00EB1459"/>
    <w:rsid w:val="00EB2198"/>
    <w:rsid w:val="00EB513F"/>
    <w:rsid w:val="00EC10A7"/>
    <w:rsid w:val="00EC3D62"/>
    <w:rsid w:val="00EC4B41"/>
    <w:rsid w:val="00EC698A"/>
    <w:rsid w:val="00EC7BE1"/>
    <w:rsid w:val="00EC7FDD"/>
    <w:rsid w:val="00EE6798"/>
    <w:rsid w:val="00F02870"/>
    <w:rsid w:val="00F3689F"/>
    <w:rsid w:val="00F42451"/>
    <w:rsid w:val="00F427B1"/>
    <w:rsid w:val="00F43350"/>
    <w:rsid w:val="00F5407C"/>
    <w:rsid w:val="00F56B84"/>
    <w:rsid w:val="00F57750"/>
    <w:rsid w:val="00F609B0"/>
    <w:rsid w:val="00F668BF"/>
    <w:rsid w:val="00F90E13"/>
    <w:rsid w:val="00F95CD8"/>
    <w:rsid w:val="00FA2ED4"/>
    <w:rsid w:val="00FA47E7"/>
    <w:rsid w:val="00FB1F3A"/>
    <w:rsid w:val="00FB33D1"/>
    <w:rsid w:val="00FB4B46"/>
    <w:rsid w:val="00FE0F12"/>
    <w:rsid w:val="00FE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43DB19-25BD-41A3-BC3B-EED5A4DD7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366C"/>
    <w:rPr>
      <w:rFonts w:ascii="Times New Roman" w:eastAsia="Times New Roman" w:hAnsi="Times New Roman"/>
      <w:sz w:val="24"/>
      <w:szCs w:val="24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028B9"/>
    <w:pPr>
      <w:ind w:left="708"/>
    </w:pPr>
  </w:style>
  <w:style w:type="character" w:customStyle="1" w:styleId="st">
    <w:name w:val="st"/>
    <w:basedOn w:val="Bekezdsalapbettpusa"/>
    <w:rsid w:val="00867210"/>
  </w:style>
  <w:style w:type="paragraph" w:styleId="Buborkszveg">
    <w:name w:val="Balloon Text"/>
    <w:basedOn w:val="Norml"/>
    <w:link w:val="BuborkszvegChar"/>
    <w:uiPriority w:val="99"/>
    <w:semiHidden/>
    <w:unhideWhenUsed/>
    <w:rsid w:val="00B954F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954F9"/>
    <w:rPr>
      <w:rFonts w:ascii="Tahoma" w:eastAsia="Times New Roman" w:hAnsi="Tahoma" w:cs="Tahoma"/>
      <w:sz w:val="16"/>
      <w:szCs w:val="16"/>
      <w:lang w:val="hu-HU" w:eastAsia="hu-HU"/>
    </w:rPr>
  </w:style>
  <w:style w:type="character" w:styleId="Jegyzethivatkozs">
    <w:name w:val="annotation reference"/>
    <w:uiPriority w:val="99"/>
    <w:semiHidden/>
    <w:unhideWhenUsed/>
    <w:rsid w:val="00B954F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954F9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954F9"/>
    <w:rPr>
      <w:rFonts w:ascii="Times New Roman" w:eastAsia="Times New Roman" w:hAnsi="Times New Roman"/>
      <w:lang w:val="hu-HU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954F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954F9"/>
    <w:rPr>
      <w:rFonts w:ascii="Times New Roman" w:eastAsia="Times New Roman" w:hAnsi="Times New Roman"/>
      <w:b/>
      <w:bCs/>
      <w:lang w:val="hu-HU"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B40AC5"/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link w:val="Csakszveg"/>
    <w:uiPriority w:val="99"/>
    <w:semiHidden/>
    <w:rsid w:val="00B40AC5"/>
    <w:rPr>
      <w:sz w:val="22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1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0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1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403F2-D13E-4471-B9E6-9DFE38714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1003</Words>
  <Characters>6926</Characters>
  <Application>Microsoft Office Word</Application>
  <DocSecurity>0</DocSecurity>
  <Lines>57</Lines>
  <Paragraphs>15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Vostro</dc:creator>
  <cp:lastModifiedBy>Dr. Veszprémi Brigitta</cp:lastModifiedBy>
  <cp:revision>2</cp:revision>
  <cp:lastPrinted>2015-10-26T15:13:00Z</cp:lastPrinted>
  <dcterms:created xsi:type="dcterms:W3CDTF">2017-12-05T16:00:00Z</dcterms:created>
  <dcterms:modified xsi:type="dcterms:W3CDTF">2017-12-05T16:00:00Z</dcterms:modified>
</cp:coreProperties>
</file>