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37CD90" w14:textId="5A170ECC" w:rsidR="0038614F" w:rsidRPr="0038614F" w:rsidRDefault="0038614F" w:rsidP="0038614F">
      <w:pPr>
        <w:spacing w:after="0"/>
        <w:rPr>
          <w:rFonts w:ascii="Garamond" w:hAnsi="Garamond" w:cstheme="minorHAnsi"/>
          <w:b/>
          <w:i/>
          <w:sz w:val="24"/>
          <w:szCs w:val="24"/>
        </w:rPr>
      </w:pPr>
    </w:p>
    <w:p w14:paraId="49177C24" w14:textId="77777777" w:rsidR="00880711" w:rsidRDefault="0084445D" w:rsidP="0084445D">
      <w:pPr>
        <w:spacing w:after="0"/>
        <w:jc w:val="center"/>
        <w:rPr>
          <w:rFonts w:ascii="Garamond" w:hAnsi="Garamond" w:cstheme="minorHAnsi"/>
          <w:b/>
          <w:caps/>
          <w:sz w:val="32"/>
        </w:rPr>
      </w:pPr>
      <w:r w:rsidRPr="00EF665D">
        <w:rPr>
          <w:rFonts w:ascii="Garamond" w:hAnsi="Garamond" w:cstheme="minorHAnsi"/>
          <w:b/>
          <w:caps/>
          <w:sz w:val="32"/>
        </w:rPr>
        <w:t>Megbízási szerződés</w:t>
      </w:r>
      <w:r>
        <w:rPr>
          <w:rFonts w:ascii="Garamond" w:hAnsi="Garamond" w:cstheme="minorHAnsi"/>
          <w:b/>
          <w:caps/>
          <w:sz w:val="32"/>
        </w:rPr>
        <w:t xml:space="preserve"> </w:t>
      </w:r>
    </w:p>
    <w:p w14:paraId="3E73D726" w14:textId="6490A493" w:rsidR="0084445D" w:rsidRPr="00EF665D" w:rsidRDefault="0084445D" w:rsidP="0084445D">
      <w:pPr>
        <w:spacing w:after="0"/>
        <w:jc w:val="center"/>
        <w:rPr>
          <w:rFonts w:ascii="Garamond" w:hAnsi="Garamond" w:cstheme="minorHAnsi"/>
          <w:b/>
          <w:caps/>
          <w:sz w:val="32"/>
        </w:rPr>
      </w:pPr>
      <w:r>
        <w:rPr>
          <w:rFonts w:ascii="Garamond" w:hAnsi="Garamond" w:cstheme="minorHAnsi"/>
          <w:b/>
          <w:caps/>
          <w:sz w:val="32"/>
        </w:rPr>
        <w:t xml:space="preserve">(1. </w:t>
      </w:r>
      <w:r w:rsidR="00880711">
        <w:rPr>
          <w:rFonts w:ascii="Garamond" w:hAnsi="Garamond" w:cstheme="minorHAnsi"/>
          <w:b/>
          <w:caps/>
          <w:sz w:val="32"/>
        </w:rPr>
        <w:t xml:space="preserve">Ajánlati </w:t>
      </w:r>
      <w:r>
        <w:rPr>
          <w:rFonts w:ascii="Garamond" w:hAnsi="Garamond" w:cstheme="minorHAnsi"/>
          <w:b/>
          <w:caps/>
          <w:sz w:val="32"/>
        </w:rPr>
        <w:t>rész)</w:t>
      </w:r>
    </w:p>
    <w:p w14:paraId="7D11ABA9" w14:textId="77777777" w:rsidR="0084445D" w:rsidRPr="00EF665D" w:rsidRDefault="0084445D" w:rsidP="0084445D">
      <w:pPr>
        <w:spacing w:before="480" w:after="0"/>
        <w:rPr>
          <w:rFonts w:ascii="Garamond" w:hAnsi="Garamond" w:cstheme="minorHAnsi"/>
          <w:sz w:val="24"/>
          <w:szCs w:val="24"/>
        </w:rPr>
      </w:pPr>
      <w:r w:rsidRPr="00EF665D">
        <w:rPr>
          <w:rFonts w:ascii="Garamond" w:hAnsi="Garamond" w:cstheme="minorHAnsi"/>
          <w:sz w:val="24"/>
          <w:szCs w:val="24"/>
        </w:rPr>
        <w:t>Amely létrejött egyfelől:</w:t>
      </w:r>
    </w:p>
    <w:p w14:paraId="29F370F3" w14:textId="77777777" w:rsidR="0084445D" w:rsidRPr="00EF665D" w:rsidRDefault="0084445D" w:rsidP="0084445D">
      <w:pPr>
        <w:spacing w:after="0"/>
        <w:rPr>
          <w:rFonts w:ascii="Garamond" w:hAnsi="Garamond" w:cstheme="minorHAnsi"/>
          <w:b/>
          <w:sz w:val="24"/>
          <w:szCs w:val="24"/>
        </w:rPr>
      </w:pPr>
      <w:r w:rsidRPr="00EF665D">
        <w:rPr>
          <w:rFonts w:ascii="Garamond" w:hAnsi="Garamond" w:cstheme="minorHAnsi"/>
          <w:b/>
          <w:sz w:val="24"/>
          <w:szCs w:val="24"/>
        </w:rPr>
        <w:t>Pécsi Tudományegyetem</w:t>
      </w:r>
    </w:p>
    <w:p w14:paraId="7B40EC2C" w14:textId="77777777" w:rsidR="0084445D" w:rsidRPr="00EF665D" w:rsidRDefault="0084445D" w:rsidP="0084445D">
      <w:pPr>
        <w:spacing w:after="0"/>
        <w:rPr>
          <w:rFonts w:ascii="Garamond" w:hAnsi="Garamond" w:cstheme="minorHAnsi"/>
          <w:sz w:val="24"/>
          <w:szCs w:val="24"/>
        </w:rPr>
      </w:pPr>
      <w:r w:rsidRPr="00EF665D">
        <w:rPr>
          <w:rFonts w:ascii="Garamond" w:hAnsi="Garamond" w:cstheme="minorHAnsi"/>
          <w:sz w:val="24"/>
          <w:szCs w:val="24"/>
        </w:rPr>
        <w:t>székhely: 7622 Pécs, Vasvári P. u. 4.</w:t>
      </w:r>
    </w:p>
    <w:p w14:paraId="04B14248" w14:textId="77777777" w:rsidR="0084445D" w:rsidRPr="00EF665D" w:rsidRDefault="0084445D" w:rsidP="0084445D">
      <w:pPr>
        <w:spacing w:after="0"/>
        <w:rPr>
          <w:rFonts w:ascii="Garamond" w:hAnsi="Garamond" w:cstheme="minorHAnsi"/>
          <w:sz w:val="24"/>
          <w:szCs w:val="24"/>
        </w:rPr>
      </w:pPr>
      <w:r w:rsidRPr="00EF665D">
        <w:rPr>
          <w:rFonts w:ascii="Garamond" w:hAnsi="Garamond" w:cstheme="minorHAnsi"/>
          <w:sz w:val="24"/>
          <w:szCs w:val="24"/>
        </w:rPr>
        <w:t>adószám: 15329798-2-02</w:t>
      </w:r>
    </w:p>
    <w:p w14:paraId="1F488605" w14:textId="77777777" w:rsidR="0084445D" w:rsidRPr="00EF665D" w:rsidRDefault="0084445D" w:rsidP="0084445D">
      <w:pPr>
        <w:spacing w:after="0"/>
        <w:rPr>
          <w:rFonts w:ascii="Garamond" w:hAnsi="Garamond" w:cstheme="minorHAnsi"/>
          <w:sz w:val="24"/>
          <w:szCs w:val="24"/>
        </w:rPr>
      </w:pPr>
      <w:r w:rsidRPr="00EF665D">
        <w:rPr>
          <w:rFonts w:ascii="Garamond" w:hAnsi="Garamond" w:cstheme="minorHAnsi"/>
          <w:sz w:val="24"/>
          <w:szCs w:val="24"/>
        </w:rPr>
        <w:t>PIR szám: 329794</w:t>
      </w:r>
    </w:p>
    <w:p w14:paraId="3C4A3AB2" w14:textId="77777777" w:rsidR="0084445D" w:rsidRPr="00EF665D" w:rsidRDefault="0084445D" w:rsidP="0084445D">
      <w:pPr>
        <w:spacing w:after="0"/>
        <w:rPr>
          <w:rFonts w:ascii="Garamond" w:hAnsi="Garamond" w:cstheme="minorHAnsi"/>
          <w:sz w:val="24"/>
          <w:szCs w:val="24"/>
        </w:rPr>
      </w:pPr>
      <w:r w:rsidRPr="00EF665D">
        <w:rPr>
          <w:rFonts w:ascii="Garamond" w:hAnsi="Garamond" w:cstheme="minorHAnsi"/>
          <w:sz w:val="24"/>
          <w:szCs w:val="24"/>
        </w:rPr>
        <w:t>OM azonosító: FI 58544</w:t>
      </w:r>
    </w:p>
    <w:p w14:paraId="06BA8015" w14:textId="77777777" w:rsidR="0084445D" w:rsidRPr="00EF665D" w:rsidRDefault="0084445D" w:rsidP="0084445D">
      <w:pPr>
        <w:spacing w:after="0"/>
        <w:rPr>
          <w:rFonts w:ascii="Garamond" w:hAnsi="Garamond" w:cstheme="minorHAnsi"/>
          <w:sz w:val="24"/>
          <w:szCs w:val="24"/>
        </w:rPr>
      </w:pPr>
      <w:r w:rsidRPr="00EF665D">
        <w:rPr>
          <w:rFonts w:ascii="Garamond" w:hAnsi="Garamond" w:cstheme="minorHAnsi"/>
          <w:sz w:val="24"/>
          <w:szCs w:val="24"/>
        </w:rPr>
        <w:t>statisztikai számjel: 15329798-8542-312-02</w:t>
      </w:r>
    </w:p>
    <w:p w14:paraId="3BD048B2" w14:textId="77777777" w:rsidR="0084445D" w:rsidRPr="00EF665D" w:rsidRDefault="0084445D" w:rsidP="0084445D">
      <w:pPr>
        <w:spacing w:after="0"/>
        <w:rPr>
          <w:rFonts w:ascii="Garamond" w:hAnsi="Garamond" w:cstheme="minorHAnsi"/>
          <w:sz w:val="24"/>
          <w:szCs w:val="24"/>
        </w:rPr>
      </w:pPr>
      <w:r w:rsidRPr="00EF665D">
        <w:rPr>
          <w:rFonts w:ascii="Garamond" w:hAnsi="Garamond" w:cstheme="minorHAnsi"/>
          <w:sz w:val="24"/>
          <w:szCs w:val="24"/>
        </w:rPr>
        <w:t>pénzforgalmi jelzőszám: MÁK 10024003-00282716-00000000</w:t>
      </w:r>
    </w:p>
    <w:p w14:paraId="4081AECE" w14:textId="77777777" w:rsidR="0084445D" w:rsidRPr="00EF665D" w:rsidRDefault="0084445D" w:rsidP="0084445D">
      <w:pPr>
        <w:spacing w:after="0"/>
        <w:rPr>
          <w:rFonts w:ascii="Garamond" w:hAnsi="Garamond" w:cstheme="minorHAnsi"/>
          <w:sz w:val="24"/>
          <w:szCs w:val="24"/>
        </w:rPr>
      </w:pPr>
      <w:r w:rsidRPr="00EF665D">
        <w:rPr>
          <w:rFonts w:ascii="Garamond" w:hAnsi="Garamond" w:cstheme="minorHAnsi"/>
          <w:sz w:val="24"/>
          <w:szCs w:val="24"/>
        </w:rPr>
        <w:t>képviselő: Jenei Zoltán, kancellár</w:t>
      </w:r>
    </w:p>
    <w:p w14:paraId="4A1BDC04" w14:textId="77777777" w:rsidR="0084445D" w:rsidRPr="00EF665D" w:rsidRDefault="0084445D" w:rsidP="0084445D">
      <w:pPr>
        <w:spacing w:after="0"/>
        <w:rPr>
          <w:rFonts w:ascii="Garamond" w:hAnsi="Garamond" w:cstheme="minorHAnsi"/>
          <w:sz w:val="24"/>
          <w:szCs w:val="24"/>
        </w:rPr>
      </w:pPr>
      <w:r w:rsidRPr="00EF665D">
        <w:rPr>
          <w:rFonts w:ascii="Garamond" w:hAnsi="Garamond" w:cstheme="minorHAnsi"/>
          <w:sz w:val="24"/>
          <w:szCs w:val="24"/>
        </w:rPr>
        <w:t>mint Megbízó (továbbiakban: Megbízó)</w:t>
      </w:r>
    </w:p>
    <w:p w14:paraId="29D474B9" w14:textId="77777777" w:rsidR="0084445D" w:rsidRPr="00EF665D" w:rsidRDefault="0084445D" w:rsidP="0084445D">
      <w:pPr>
        <w:spacing w:before="360" w:after="0"/>
        <w:rPr>
          <w:rFonts w:ascii="Garamond" w:hAnsi="Garamond" w:cstheme="minorHAnsi"/>
          <w:sz w:val="24"/>
          <w:szCs w:val="24"/>
        </w:rPr>
      </w:pPr>
      <w:r w:rsidRPr="00EF665D">
        <w:rPr>
          <w:rFonts w:ascii="Garamond" w:hAnsi="Garamond" w:cstheme="minorHAnsi"/>
          <w:sz w:val="24"/>
          <w:szCs w:val="24"/>
        </w:rPr>
        <w:t>másfelől</w:t>
      </w:r>
    </w:p>
    <w:p w14:paraId="568EACEE" w14:textId="77777777" w:rsidR="0084445D" w:rsidRPr="00EF665D" w:rsidRDefault="0084445D" w:rsidP="0084445D">
      <w:pPr>
        <w:spacing w:after="0"/>
        <w:rPr>
          <w:rFonts w:ascii="Garamond" w:hAnsi="Garamond" w:cstheme="minorHAnsi"/>
          <w:b/>
          <w:bCs/>
          <w:sz w:val="24"/>
          <w:szCs w:val="24"/>
        </w:rPr>
      </w:pPr>
    </w:p>
    <w:p w14:paraId="3A8D0A7E" w14:textId="77777777" w:rsidR="0084445D" w:rsidRPr="00EF665D" w:rsidRDefault="0084445D" w:rsidP="0084445D">
      <w:pPr>
        <w:spacing w:after="0"/>
        <w:rPr>
          <w:rFonts w:ascii="Garamond" w:hAnsi="Garamond" w:cstheme="minorHAnsi"/>
          <w:sz w:val="24"/>
          <w:szCs w:val="24"/>
        </w:rPr>
      </w:pPr>
      <w:r w:rsidRPr="00EF665D">
        <w:rPr>
          <w:rFonts w:ascii="Garamond" w:hAnsi="Garamond" w:cstheme="minorHAnsi"/>
          <w:sz w:val="24"/>
          <w:szCs w:val="24"/>
        </w:rPr>
        <w:t xml:space="preserve">székhely: </w:t>
      </w:r>
    </w:p>
    <w:p w14:paraId="4FD84A0E" w14:textId="77777777" w:rsidR="0084445D" w:rsidRPr="00EF665D" w:rsidRDefault="0084445D" w:rsidP="0084445D">
      <w:pPr>
        <w:spacing w:after="0"/>
        <w:rPr>
          <w:rFonts w:ascii="Garamond" w:hAnsi="Garamond" w:cstheme="minorHAnsi"/>
          <w:sz w:val="24"/>
          <w:szCs w:val="24"/>
        </w:rPr>
      </w:pPr>
      <w:r w:rsidRPr="00EF665D">
        <w:rPr>
          <w:rFonts w:ascii="Garamond" w:hAnsi="Garamond" w:cstheme="minorHAnsi"/>
          <w:sz w:val="24"/>
          <w:szCs w:val="24"/>
        </w:rPr>
        <w:t>adószám:</w:t>
      </w:r>
      <w:r w:rsidRPr="00EF665D">
        <w:rPr>
          <w:rFonts w:ascii="Garamond" w:hAnsi="Garamond"/>
          <w:sz w:val="24"/>
          <w:szCs w:val="24"/>
        </w:rPr>
        <w:t xml:space="preserve"> </w:t>
      </w:r>
    </w:p>
    <w:p w14:paraId="379DE376" w14:textId="77777777" w:rsidR="0084445D" w:rsidRPr="00EF665D" w:rsidRDefault="0084445D" w:rsidP="0084445D">
      <w:pPr>
        <w:spacing w:after="0"/>
        <w:rPr>
          <w:rFonts w:ascii="Garamond" w:hAnsi="Garamond" w:cstheme="minorHAnsi"/>
          <w:sz w:val="24"/>
          <w:szCs w:val="24"/>
        </w:rPr>
      </w:pPr>
      <w:r w:rsidRPr="00EF665D">
        <w:rPr>
          <w:rFonts w:ascii="Garamond" w:hAnsi="Garamond" w:cstheme="minorHAnsi"/>
          <w:sz w:val="24"/>
          <w:szCs w:val="24"/>
        </w:rPr>
        <w:t xml:space="preserve">cégjegyzékszám: </w:t>
      </w:r>
    </w:p>
    <w:p w14:paraId="3F2C00AE" w14:textId="77777777" w:rsidR="0084445D" w:rsidRPr="00EF665D" w:rsidRDefault="0084445D" w:rsidP="0084445D">
      <w:pPr>
        <w:spacing w:after="0"/>
        <w:rPr>
          <w:rFonts w:ascii="Garamond" w:hAnsi="Garamond"/>
          <w:sz w:val="24"/>
          <w:szCs w:val="24"/>
        </w:rPr>
      </w:pPr>
      <w:r w:rsidRPr="00EF665D">
        <w:rPr>
          <w:rFonts w:ascii="Garamond" w:hAnsi="Garamond" w:cstheme="minorHAnsi"/>
          <w:sz w:val="24"/>
          <w:szCs w:val="24"/>
        </w:rPr>
        <w:t>statisztikai számjel:</w:t>
      </w:r>
      <w:r w:rsidRPr="00EF665D">
        <w:rPr>
          <w:rFonts w:ascii="Garamond" w:hAnsi="Garamond"/>
          <w:sz w:val="24"/>
          <w:szCs w:val="24"/>
        </w:rPr>
        <w:t xml:space="preserve"> </w:t>
      </w:r>
    </w:p>
    <w:p w14:paraId="1622F2BF" w14:textId="77777777" w:rsidR="0084445D" w:rsidRPr="00EF665D" w:rsidRDefault="0084445D" w:rsidP="0084445D">
      <w:pPr>
        <w:spacing w:after="0"/>
        <w:rPr>
          <w:rFonts w:ascii="Garamond" w:hAnsi="Garamond"/>
          <w:sz w:val="24"/>
          <w:szCs w:val="24"/>
        </w:rPr>
      </w:pPr>
      <w:r w:rsidRPr="00EF665D">
        <w:rPr>
          <w:rFonts w:ascii="Garamond" w:hAnsi="Garamond" w:cstheme="minorHAnsi"/>
          <w:sz w:val="24"/>
          <w:szCs w:val="24"/>
        </w:rPr>
        <w:t xml:space="preserve">pénzforgalmi jelzőszám: </w:t>
      </w:r>
    </w:p>
    <w:p w14:paraId="55C75391" w14:textId="77777777" w:rsidR="0084445D" w:rsidRPr="00EF665D" w:rsidRDefault="0084445D" w:rsidP="0084445D">
      <w:pPr>
        <w:spacing w:after="0"/>
        <w:rPr>
          <w:rFonts w:ascii="Garamond" w:hAnsi="Garamond" w:cstheme="minorHAnsi"/>
          <w:sz w:val="24"/>
          <w:szCs w:val="24"/>
        </w:rPr>
      </w:pPr>
      <w:r w:rsidRPr="00EF665D">
        <w:rPr>
          <w:rFonts w:ascii="Garamond" w:hAnsi="Garamond" w:cstheme="minorHAnsi"/>
          <w:sz w:val="24"/>
          <w:szCs w:val="24"/>
        </w:rPr>
        <w:t xml:space="preserve">képviselő: </w:t>
      </w:r>
    </w:p>
    <w:p w14:paraId="5ADDB4C5" w14:textId="77777777" w:rsidR="0084445D" w:rsidRPr="00EF665D" w:rsidRDefault="0084445D" w:rsidP="0084445D">
      <w:pPr>
        <w:spacing w:after="0"/>
        <w:rPr>
          <w:rFonts w:ascii="Garamond" w:hAnsi="Garamond" w:cstheme="minorHAnsi"/>
          <w:sz w:val="24"/>
          <w:szCs w:val="24"/>
        </w:rPr>
      </w:pPr>
      <w:r w:rsidRPr="00EF665D">
        <w:rPr>
          <w:rFonts w:ascii="Garamond" w:hAnsi="Garamond" w:cstheme="minorHAnsi"/>
          <w:sz w:val="24"/>
          <w:szCs w:val="24"/>
        </w:rPr>
        <w:t>mint Megbízott (továbbiakban: Megbízott)</w:t>
      </w:r>
    </w:p>
    <w:p w14:paraId="066CD445" w14:textId="77777777" w:rsidR="0084445D" w:rsidRPr="00EF665D" w:rsidRDefault="0084445D" w:rsidP="0084445D">
      <w:pPr>
        <w:spacing w:after="0"/>
        <w:rPr>
          <w:rFonts w:ascii="Garamond" w:hAnsi="Garamond" w:cstheme="minorHAnsi"/>
          <w:sz w:val="24"/>
          <w:szCs w:val="24"/>
        </w:rPr>
      </w:pPr>
      <w:r w:rsidRPr="00EF665D">
        <w:rPr>
          <w:rFonts w:ascii="Garamond" w:hAnsi="Garamond" w:cstheme="minorHAnsi"/>
          <w:sz w:val="24"/>
          <w:szCs w:val="24"/>
        </w:rPr>
        <w:t>között alulírott helyen és időben az alábbiak szerint</w:t>
      </w:r>
    </w:p>
    <w:p w14:paraId="1818015C" w14:textId="77777777" w:rsidR="0084445D" w:rsidRPr="00EF665D" w:rsidRDefault="0084445D" w:rsidP="0084445D">
      <w:pPr>
        <w:spacing w:before="360" w:after="0"/>
        <w:jc w:val="center"/>
        <w:rPr>
          <w:rFonts w:ascii="Garamond" w:hAnsi="Garamond" w:cstheme="minorHAnsi"/>
          <w:b/>
          <w:caps/>
          <w:sz w:val="24"/>
          <w:szCs w:val="24"/>
        </w:rPr>
      </w:pPr>
      <w:r w:rsidRPr="00EF665D">
        <w:rPr>
          <w:rFonts w:ascii="Garamond" w:hAnsi="Garamond" w:cstheme="minorHAnsi"/>
          <w:b/>
          <w:caps/>
          <w:sz w:val="24"/>
          <w:szCs w:val="24"/>
        </w:rPr>
        <w:t>Preambulum</w:t>
      </w:r>
    </w:p>
    <w:p w14:paraId="6BF8D2ED" w14:textId="049A581B" w:rsidR="0084445D" w:rsidRPr="00EF665D" w:rsidRDefault="0084445D" w:rsidP="008A71A2">
      <w:pPr>
        <w:pStyle w:val="Listaszerbekezds"/>
        <w:numPr>
          <w:ilvl w:val="0"/>
          <w:numId w:val="42"/>
        </w:numPr>
        <w:spacing w:after="0"/>
        <w:ind w:left="567" w:hanging="567"/>
        <w:rPr>
          <w:rFonts w:ascii="Garamond" w:hAnsi="Garamond"/>
          <w:sz w:val="24"/>
          <w:szCs w:val="24"/>
        </w:rPr>
      </w:pPr>
      <w:r w:rsidRPr="00EF665D">
        <w:rPr>
          <w:rFonts w:ascii="Garamond" w:hAnsi="Garamond"/>
          <w:sz w:val="24"/>
          <w:szCs w:val="24"/>
        </w:rPr>
        <w:t>Felek rögzítik, hogy Megbízó „</w:t>
      </w:r>
      <w:r w:rsidR="00C01F87" w:rsidRPr="00C01F87">
        <w:rPr>
          <w:rFonts w:ascii="Garamond" w:hAnsi="Garamond"/>
          <w:sz w:val="24"/>
          <w:szCs w:val="24"/>
        </w:rPr>
        <w:t>A Modern Városok Program második ütemében megvalósuló beruházások műszaki ellenőrzése</w:t>
      </w:r>
      <w:r w:rsidRPr="00EF665D">
        <w:rPr>
          <w:rFonts w:ascii="Garamond" w:hAnsi="Garamond" w:cstheme="minorHAnsi"/>
          <w:b/>
          <w:i/>
          <w:sz w:val="24"/>
          <w:szCs w:val="24"/>
        </w:rPr>
        <w:t>”</w:t>
      </w:r>
      <w:r w:rsidRPr="00EF665D">
        <w:rPr>
          <w:rFonts w:ascii="Garamond" w:hAnsi="Garamond"/>
          <w:sz w:val="24"/>
          <w:szCs w:val="24"/>
        </w:rPr>
        <w:t xml:space="preserve"> tárgyban a Közbeszerzésekről szóló 2015. évi CXLIII. törvény </w:t>
      </w:r>
      <w:r w:rsidR="00C01F87">
        <w:rPr>
          <w:rFonts w:ascii="Garamond" w:hAnsi="Garamond"/>
          <w:sz w:val="24"/>
          <w:szCs w:val="24"/>
        </w:rPr>
        <w:t xml:space="preserve">Második </w:t>
      </w:r>
      <w:r w:rsidRPr="00EF665D">
        <w:rPr>
          <w:rFonts w:ascii="Garamond" w:hAnsi="Garamond"/>
          <w:sz w:val="24"/>
          <w:szCs w:val="24"/>
        </w:rPr>
        <w:t xml:space="preserve">rész, </w:t>
      </w:r>
      <w:r w:rsidR="00C01F87">
        <w:rPr>
          <w:rFonts w:ascii="Garamond" w:hAnsi="Garamond"/>
          <w:sz w:val="24"/>
          <w:szCs w:val="24"/>
        </w:rPr>
        <w:t>81. § (1) bekezdés</w:t>
      </w:r>
      <w:r w:rsidRPr="00EF665D">
        <w:rPr>
          <w:rFonts w:ascii="Garamond" w:hAnsi="Garamond"/>
          <w:sz w:val="24"/>
          <w:szCs w:val="24"/>
        </w:rPr>
        <w:t>szerinti közbeszerzési eljárást folytatott le, a nyílt eljárás szabályai szerint.</w:t>
      </w:r>
      <w:r w:rsidRPr="00EF665D">
        <w:rPr>
          <w:rFonts w:ascii="Garamond" w:eastAsia="Bookman Old Style" w:hAnsi="Garamond"/>
          <w:sz w:val="24"/>
          <w:szCs w:val="24"/>
        </w:rPr>
        <w:t xml:space="preserve"> </w:t>
      </w:r>
      <w:r w:rsidRPr="00EF665D">
        <w:rPr>
          <w:rFonts w:ascii="Garamond" w:hAnsi="Garamond"/>
          <w:sz w:val="24"/>
          <w:szCs w:val="24"/>
        </w:rPr>
        <w:t>.</w:t>
      </w:r>
    </w:p>
    <w:p w14:paraId="43C0CA41" w14:textId="77777777" w:rsidR="0084445D" w:rsidRPr="00EF665D" w:rsidRDefault="0084445D" w:rsidP="0084445D">
      <w:pPr>
        <w:pStyle w:val="Listaszerbekezds"/>
        <w:numPr>
          <w:ilvl w:val="0"/>
          <w:numId w:val="42"/>
        </w:numPr>
        <w:spacing w:after="0"/>
        <w:ind w:left="567" w:hanging="567"/>
        <w:rPr>
          <w:rFonts w:ascii="Garamond" w:hAnsi="Garamond"/>
          <w:sz w:val="24"/>
          <w:szCs w:val="24"/>
        </w:rPr>
      </w:pPr>
      <w:r w:rsidRPr="00EF665D">
        <w:rPr>
          <w:rFonts w:ascii="Garamond" w:hAnsi="Garamond"/>
          <w:sz w:val="24"/>
          <w:szCs w:val="24"/>
        </w:rPr>
        <w:t xml:space="preserve">Felek rögzítik, hogy a közbeszerzési eljárásban Megbízó alternatív (többváltozatú) ajánlat benyújtásának lehetőségét nem biztosította </w:t>
      </w:r>
    </w:p>
    <w:p w14:paraId="561BF8B4" w14:textId="13348D19" w:rsidR="0084445D" w:rsidRPr="00EF665D" w:rsidRDefault="0084445D" w:rsidP="0084445D">
      <w:pPr>
        <w:pStyle w:val="Listaszerbekezds"/>
        <w:numPr>
          <w:ilvl w:val="0"/>
          <w:numId w:val="42"/>
        </w:numPr>
        <w:spacing w:after="0"/>
        <w:ind w:left="567" w:hanging="567"/>
        <w:rPr>
          <w:rFonts w:ascii="Garamond" w:hAnsi="Garamond"/>
          <w:sz w:val="24"/>
          <w:szCs w:val="24"/>
        </w:rPr>
      </w:pPr>
      <w:r w:rsidRPr="00EF665D">
        <w:rPr>
          <w:rFonts w:ascii="Garamond" w:hAnsi="Garamond"/>
          <w:sz w:val="24"/>
          <w:szCs w:val="24"/>
        </w:rPr>
        <w:t xml:space="preserve">Megbízó az ajánlattevők számára gazdasági társaság, vagy jogi személy (projekttársaság) létrehozását </w:t>
      </w:r>
      <w:r w:rsidR="00095373">
        <w:rPr>
          <w:rFonts w:ascii="Garamond" w:hAnsi="Garamond"/>
          <w:sz w:val="24"/>
          <w:szCs w:val="24"/>
        </w:rPr>
        <w:t>nem tette lehetővé</w:t>
      </w:r>
      <w:r w:rsidRPr="00EF665D">
        <w:rPr>
          <w:rFonts w:ascii="Garamond" w:hAnsi="Garamond"/>
          <w:sz w:val="24"/>
          <w:szCs w:val="24"/>
        </w:rPr>
        <w:t>.</w:t>
      </w:r>
    </w:p>
    <w:p w14:paraId="0A20EA1C" w14:textId="77777777" w:rsidR="0084445D" w:rsidRPr="00EF665D" w:rsidRDefault="0084445D" w:rsidP="0084445D">
      <w:pPr>
        <w:pStyle w:val="Listaszerbekezds"/>
        <w:numPr>
          <w:ilvl w:val="0"/>
          <w:numId w:val="42"/>
        </w:numPr>
        <w:spacing w:after="0"/>
        <w:ind w:left="567" w:hanging="567"/>
        <w:rPr>
          <w:rFonts w:ascii="Garamond" w:hAnsi="Garamond"/>
          <w:sz w:val="24"/>
          <w:szCs w:val="24"/>
        </w:rPr>
      </w:pPr>
      <w:r w:rsidRPr="00EF665D">
        <w:rPr>
          <w:rFonts w:ascii="Garamond" w:hAnsi="Garamond"/>
          <w:sz w:val="24"/>
          <w:szCs w:val="24"/>
        </w:rPr>
        <w:t>Megbízó az eljárásban a részajánlat tétel lehetőségét biztosította.</w:t>
      </w:r>
    </w:p>
    <w:p w14:paraId="2BC1EA0C" w14:textId="77777777" w:rsidR="0084445D" w:rsidRPr="00EF665D" w:rsidRDefault="0084445D" w:rsidP="0084445D">
      <w:pPr>
        <w:pStyle w:val="Listaszerbekezds"/>
        <w:numPr>
          <w:ilvl w:val="0"/>
          <w:numId w:val="42"/>
        </w:numPr>
        <w:spacing w:after="0"/>
        <w:ind w:left="567" w:hanging="567"/>
        <w:rPr>
          <w:rFonts w:ascii="Garamond" w:hAnsi="Garamond"/>
          <w:sz w:val="24"/>
          <w:szCs w:val="24"/>
        </w:rPr>
      </w:pPr>
      <w:r w:rsidRPr="00EF665D">
        <w:rPr>
          <w:rFonts w:ascii="Garamond" w:eastAsia="Bookman Old Style" w:hAnsi="Garamond"/>
          <w:sz w:val="24"/>
          <w:szCs w:val="24"/>
        </w:rPr>
        <w:t>Felek megállapítják, hogy a Megbízott, mint a legjobb ár-érték arányt megjelenítő</w:t>
      </w:r>
      <w:r>
        <w:rPr>
          <w:rFonts w:ascii="Garamond" w:eastAsia="Bookman Old Style" w:hAnsi="Garamond"/>
          <w:sz w:val="24"/>
          <w:szCs w:val="24"/>
        </w:rPr>
        <w:t xml:space="preserve"> </w:t>
      </w:r>
      <w:r w:rsidRPr="00EF665D">
        <w:rPr>
          <w:rFonts w:ascii="Garamond" w:eastAsia="Bookman Old Style" w:hAnsi="Garamond"/>
          <w:sz w:val="24"/>
          <w:szCs w:val="24"/>
        </w:rPr>
        <w:t>ellenszolgáltatást tartalmazó ajánlatával az eljárás 1. részének nyertese lett.</w:t>
      </w:r>
    </w:p>
    <w:p w14:paraId="493C98D6" w14:textId="77777777" w:rsidR="0084445D" w:rsidRPr="00EF665D" w:rsidRDefault="0084445D" w:rsidP="0084445D">
      <w:pPr>
        <w:pStyle w:val="Listaszerbekezds"/>
        <w:numPr>
          <w:ilvl w:val="0"/>
          <w:numId w:val="42"/>
        </w:numPr>
        <w:spacing w:after="0"/>
        <w:ind w:left="567" w:hanging="567"/>
        <w:rPr>
          <w:rFonts w:ascii="Garamond" w:hAnsi="Garamond"/>
          <w:sz w:val="24"/>
          <w:szCs w:val="24"/>
        </w:rPr>
      </w:pPr>
      <w:r w:rsidRPr="00EF665D">
        <w:rPr>
          <w:rFonts w:ascii="Garamond" w:eastAsia="Bookman Old Style" w:hAnsi="Garamond"/>
          <w:sz w:val="24"/>
          <w:szCs w:val="24"/>
        </w:rPr>
        <w:t>Felek rögzítik, hogy a Kbt. szerinti eljáráshoz kapcsolódó valamennyi írásbeli dokumentáció, valamint a Megbízott ajánlata jelen megbízási szerződés (továbbiakban: Szerződés) részét képezi, azzal együtt értelmezendő, tekintet nélkül arra, hogy a dokumentumok fizikailag nem kerültek csatolásra a Szerződés törzsszövegéhez.</w:t>
      </w:r>
    </w:p>
    <w:p w14:paraId="34C038B6" w14:textId="77777777" w:rsidR="0084445D" w:rsidRPr="00EF665D" w:rsidRDefault="0084445D" w:rsidP="0084445D">
      <w:pPr>
        <w:pStyle w:val="Listaszerbekezds"/>
        <w:numPr>
          <w:ilvl w:val="0"/>
          <w:numId w:val="42"/>
        </w:numPr>
        <w:spacing w:after="0"/>
        <w:ind w:left="567" w:hanging="567"/>
        <w:rPr>
          <w:rFonts w:ascii="Garamond" w:hAnsi="Garamond"/>
          <w:sz w:val="24"/>
          <w:szCs w:val="24"/>
        </w:rPr>
      </w:pPr>
      <w:r w:rsidRPr="00EF665D">
        <w:rPr>
          <w:rFonts w:ascii="Garamond" w:eastAsia="Times New Roman" w:hAnsi="Garamond"/>
          <w:sz w:val="24"/>
          <w:szCs w:val="24"/>
        </w:rPr>
        <w:t>Szerződő Felek megállapítják, hogy a Szerződésben szabályozzák együttműködésüket és a Felek jogait és kötelezettségeit érintő minden olyan kérdést, melyek a Felek Szerződéses jogviszonyára alkalmazandók. A Felek kapcsolatuk fő alapelveként deklarálják, hogy a piaci tisztesség és a kölcsönös együttműködés fokozott követelményei szerint kívánnak eljárni.</w:t>
      </w:r>
    </w:p>
    <w:p w14:paraId="4D4C7855" w14:textId="77777777" w:rsidR="0084445D" w:rsidRPr="00EF665D" w:rsidRDefault="0084445D" w:rsidP="0084445D">
      <w:pPr>
        <w:pStyle w:val="Listaszerbekezds"/>
        <w:numPr>
          <w:ilvl w:val="0"/>
          <w:numId w:val="42"/>
        </w:numPr>
        <w:spacing w:after="0"/>
        <w:ind w:left="567" w:hanging="567"/>
        <w:rPr>
          <w:rFonts w:ascii="Garamond" w:hAnsi="Garamond"/>
          <w:sz w:val="24"/>
          <w:szCs w:val="24"/>
        </w:rPr>
      </w:pPr>
      <w:r w:rsidRPr="00EF665D">
        <w:rPr>
          <w:rFonts w:ascii="Garamond" w:eastAsia="Times New Roman" w:hAnsi="Garamond"/>
          <w:sz w:val="24"/>
          <w:szCs w:val="24"/>
        </w:rPr>
        <w:lastRenderedPageBreak/>
        <w:t xml:space="preserve">Megbízott kijelenti, hogy vele szemben csőd-, felszámolási vagy végrehajtási eljárás nincs folyamatban, illetve ilyen eljárások bekövetkezésének veszélye nem áll fenn. </w:t>
      </w:r>
    </w:p>
    <w:p w14:paraId="09B12308" w14:textId="77777777" w:rsidR="0084445D" w:rsidRPr="00EF665D" w:rsidRDefault="0084445D" w:rsidP="0084445D">
      <w:pPr>
        <w:spacing w:after="0"/>
        <w:ind w:left="567"/>
        <w:rPr>
          <w:rFonts w:ascii="Garamond" w:hAnsi="Garamond"/>
          <w:sz w:val="24"/>
          <w:szCs w:val="24"/>
        </w:rPr>
      </w:pPr>
      <w:r w:rsidRPr="00EF665D">
        <w:rPr>
          <w:rFonts w:ascii="Garamond" w:eastAsia="Times New Roman" w:hAnsi="Garamond"/>
          <w:sz w:val="24"/>
          <w:szCs w:val="24"/>
        </w:rPr>
        <w:t>A Megbízott vállalja, hogy a másik Felet haladéktalanul értesíti, amennyiben olyan körülmény merülne fel, amely jelen pontban foglalt valamely eljárás kezdeményezését eredményezheti.</w:t>
      </w:r>
    </w:p>
    <w:p w14:paraId="6B99AEB0" w14:textId="77777777" w:rsidR="0084445D" w:rsidRPr="00EF665D" w:rsidRDefault="0084445D" w:rsidP="0084445D">
      <w:pPr>
        <w:pStyle w:val="Listaszerbekezds"/>
        <w:numPr>
          <w:ilvl w:val="0"/>
          <w:numId w:val="42"/>
        </w:numPr>
        <w:spacing w:after="0"/>
        <w:ind w:left="567" w:hanging="567"/>
        <w:rPr>
          <w:rFonts w:ascii="Garamond" w:hAnsi="Garamond"/>
          <w:sz w:val="24"/>
          <w:szCs w:val="24"/>
        </w:rPr>
      </w:pPr>
      <w:r w:rsidRPr="00EF665D">
        <w:rPr>
          <w:rFonts w:ascii="Garamond" w:eastAsia="Times New Roman" w:hAnsi="Garamond"/>
          <w:sz w:val="24"/>
          <w:szCs w:val="24"/>
        </w:rPr>
        <w:t xml:space="preserve">Mindkét Fél kijelenti, hogy sem jóhiszeműen, sem rosszhiszeműen, sem a múltban nem hallgatott el, sem a szerződés időtartama alatt nem fog elhallgatni semmiféle a szerződés teljesítése tekintetében bármilyen szempontból releváns információt, ami kihatással lehet a jelen megállapodásban foglaltakra. </w:t>
      </w:r>
    </w:p>
    <w:p w14:paraId="01CF8C67" w14:textId="77777777" w:rsidR="0084445D" w:rsidRPr="00EF665D" w:rsidRDefault="0084445D" w:rsidP="0084445D">
      <w:pPr>
        <w:pStyle w:val="Listaszerbekezds"/>
        <w:keepNext/>
        <w:numPr>
          <w:ilvl w:val="0"/>
          <w:numId w:val="40"/>
        </w:numPr>
        <w:spacing w:before="720" w:after="0"/>
        <w:ind w:left="567" w:hanging="567"/>
        <w:contextualSpacing w:val="0"/>
        <w:rPr>
          <w:rFonts w:ascii="Garamond" w:hAnsi="Garamond" w:cstheme="minorHAnsi"/>
          <w:b/>
          <w:caps/>
          <w:sz w:val="24"/>
          <w:szCs w:val="24"/>
        </w:rPr>
      </w:pPr>
      <w:r w:rsidRPr="00EF665D">
        <w:rPr>
          <w:rFonts w:ascii="Garamond" w:hAnsi="Garamond" w:cstheme="minorHAnsi"/>
          <w:b/>
          <w:caps/>
          <w:sz w:val="24"/>
          <w:szCs w:val="24"/>
        </w:rPr>
        <w:t>A szerződés tárgya</w:t>
      </w:r>
    </w:p>
    <w:p w14:paraId="124A05A4" w14:textId="15B97A3A" w:rsidR="0084445D" w:rsidRPr="00EF665D" w:rsidRDefault="0084445D" w:rsidP="0084445D">
      <w:pPr>
        <w:pStyle w:val="Listaszerbekezds"/>
        <w:numPr>
          <w:ilvl w:val="1"/>
          <w:numId w:val="40"/>
        </w:numPr>
        <w:spacing w:after="0"/>
        <w:ind w:left="567" w:hanging="567"/>
        <w:contextualSpacing w:val="0"/>
        <w:rPr>
          <w:rFonts w:ascii="Garamond" w:hAnsi="Garamond" w:cstheme="minorHAnsi"/>
          <w:sz w:val="24"/>
          <w:szCs w:val="24"/>
        </w:rPr>
      </w:pPr>
      <w:r w:rsidRPr="00EF665D">
        <w:rPr>
          <w:rFonts w:ascii="Garamond" w:hAnsi="Garamond" w:cstheme="minorHAnsi"/>
          <w:sz w:val="24"/>
          <w:szCs w:val="24"/>
        </w:rPr>
        <w:t xml:space="preserve">A Megbízott feladata, hogy az Modern Városok Program </w:t>
      </w:r>
      <w:r w:rsidR="00880711">
        <w:rPr>
          <w:rFonts w:ascii="Garamond" w:hAnsi="Garamond" w:cstheme="minorHAnsi"/>
          <w:sz w:val="24"/>
          <w:szCs w:val="24"/>
        </w:rPr>
        <w:t xml:space="preserve">keretében </w:t>
      </w:r>
      <w:r w:rsidRPr="00EF665D">
        <w:rPr>
          <w:rFonts w:ascii="Garamond" w:hAnsi="Garamond" w:cstheme="minorHAnsi"/>
          <w:sz w:val="24"/>
          <w:szCs w:val="24"/>
        </w:rPr>
        <w:t xml:space="preserve">megvalósuló </w:t>
      </w:r>
      <w:r w:rsidR="00880711">
        <w:rPr>
          <w:rFonts w:ascii="Garamond" w:hAnsi="Garamond" w:cstheme="minorHAnsi"/>
          <w:sz w:val="24"/>
          <w:szCs w:val="24"/>
        </w:rPr>
        <w:t xml:space="preserve">a PTE ETK Vörösmarty u. 4. szám alatti épületével kapcsolatos </w:t>
      </w:r>
      <w:r w:rsidRPr="00EF665D">
        <w:rPr>
          <w:rFonts w:ascii="Garamond" w:hAnsi="Garamond" w:cstheme="minorHAnsi"/>
          <w:sz w:val="24"/>
          <w:szCs w:val="24"/>
        </w:rPr>
        <w:t>beruházás</w:t>
      </w:r>
      <w:r w:rsidR="00514191">
        <w:rPr>
          <w:rFonts w:ascii="Garamond" w:hAnsi="Garamond" w:cstheme="minorHAnsi"/>
          <w:sz w:val="24"/>
          <w:szCs w:val="24"/>
        </w:rPr>
        <w:t xml:space="preserve"> (továbbiakban: Beruházás)</w:t>
      </w:r>
      <w:r w:rsidRPr="00EF665D">
        <w:rPr>
          <w:rFonts w:ascii="Garamond" w:hAnsi="Garamond" w:cstheme="minorHAnsi"/>
          <w:sz w:val="24"/>
          <w:szCs w:val="24"/>
        </w:rPr>
        <w:t>, komplex szakági műszaki ellenőrzését elvégezze a Megbízott ajánlatában a műszaki leírásban és a Szerződésben meghatározott feltételek szerint a szerződés időtartama alatt.</w:t>
      </w:r>
    </w:p>
    <w:p w14:paraId="3CC71D3A" w14:textId="166DEAE9" w:rsidR="0084445D" w:rsidRDefault="0084445D" w:rsidP="0084445D">
      <w:pPr>
        <w:pStyle w:val="Listaszerbekezds"/>
        <w:numPr>
          <w:ilvl w:val="1"/>
          <w:numId w:val="40"/>
        </w:numPr>
        <w:spacing w:after="0"/>
        <w:ind w:left="567" w:hanging="567"/>
        <w:contextualSpacing w:val="0"/>
        <w:rPr>
          <w:rFonts w:ascii="Garamond" w:hAnsi="Garamond" w:cstheme="minorHAnsi"/>
          <w:sz w:val="24"/>
          <w:szCs w:val="24"/>
        </w:rPr>
      </w:pPr>
      <w:r w:rsidRPr="00EF665D">
        <w:rPr>
          <w:rFonts w:ascii="Garamond" w:hAnsi="Garamond" w:cstheme="minorHAnsi"/>
          <w:sz w:val="24"/>
          <w:szCs w:val="24"/>
        </w:rPr>
        <w:t>Megbízott a Szerződés aláírásával a megbízást elfogadja.</w:t>
      </w:r>
    </w:p>
    <w:p w14:paraId="4147CD51" w14:textId="653C76E1" w:rsidR="00514191" w:rsidRDefault="00880711" w:rsidP="00514191">
      <w:pPr>
        <w:pStyle w:val="Listaszerbekezds"/>
        <w:numPr>
          <w:ilvl w:val="1"/>
          <w:numId w:val="40"/>
        </w:numPr>
        <w:spacing w:after="0"/>
        <w:ind w:left="567" w:hanging="567"/>
        <w:contextualSpacing w:val="0"/>
        <w:rPr>
          <w:rFonts w:ascii="Garamond" w:hAnsi="Garamond" w:cstheme="minorHAnsi"/>
          <w:sz w:val="24"/>
          <w:szCs w:val="24"/>
        </w:rPr>
      </w:pPr>
      <w:r>
        <w:rPr>
          <w:rFonts w:ascii="Garamond" w:hAnsi="Garamond" w:cstheme="minorHAnsi"/>
          <w:sz w:val="24"/>
          <w:szCs w:val="24"/>
        </w:rPr>
        <w:t>Megbízott feladata</w:t>
      </w:r>
      <w:r w:rsidR="000C3F07">
        <w:rPr>
          <w:rFonts w:ascii="Garamond" w:hAnsi="Garamond" w:cstheme="minorHAnsi"/>
          <w:sz w:val="24"/>
          <w:szCs w:val="24"/>
        </w:rPr>
        <w:t xml:space="preserve"> továbbá</w:t>
      </w:r>
      <w:r>
        <w:rPr>
          <w:rFonts w:ascii="Garamond" w:hAnsi="Garamond" w:cstheme="minorHAnsi"/>
          <w:sz w:val="24"/>
          <w:szCs w:val="24"/>
        </w:rPr>
        <w:t xml:space="preserve">, hogy a Megbízó erre irányuló külön megrendelése esetén (opció) elvégezze a </w:t>
      </w:r>
      <w:r w:rsidR="00514191">
        <w:rPr>
          <w:rFonts w:ascii="Garamond" w:hAnsi="Garamond" w:cstheme="minorHAnsi"/>
          <w:sz w:val="24"/>
          <w:szCs w:val="24"/>
        </w:rPr>
        <w:t xml:space="preserve">műszaki leírásban meghatározott opciós </w:t>
      </w:r>
      <w:r>
        <w:rPr>
          <w:rFonts w:ascii="Garamond" w:hAnsi="Garamond" w:cstheme="minorHAnsi"/>
          <w:sz w:val="24"/>
          <w:szCs w:val="24"/>
        </w:rPr>
        <w:t>beruházás(ok)</w:t>
      </w:r>
      <w:r w:rsidR="00514191">
        <w:rPr>
          <w:rFonts w:ascii="Garamond" w:hAnsi="Garamond" w:cstheme="minorHAnsi"/>
          <w:sz w:val="24"/>
          <w:szCs w:val="24"/>
        </w:rPr>
        <w:t xml:space="preserve"> (továbbiakban: Opciós Beruházás)</w:t>
      </w:r>
      <w:r>
        <w:rPr>
          <w:rFonts w:ascii="Garamond" w:hAnsi="Garamond" w:cstheme="minorHAnsi"/>
          <w:sz w:val="24"/>
          <w:szCs w:val="24"/>
        </w:rPr>
        <w:t xml:space="preserve"> szakági műszaki ellenőrzését </w:t>
      </w:r>
      <w:r w:rsidRPr="00EF665D">
        <w:rPr>
          <w:rFonts w:ascii="Garamond" w:hAnsi="Garamond" w:cstheme="minorHAnsi"/>
          <w:sz w:val="24"/>
          <w:szCs w:val="24"/>
        </w:rPr>
        <w:t>Megbízott ajánlatában a műszaki leírásban és a Szerződésben meghatározott feltételek szerint a szerződés időtartama alatt</w:t>
      </w:r>
      <w:r w:rsidR="00514191">
        <w:rPr>
          <w:rFonts w:ascii="Garamond" w:hAnsi="Garamond" w:cstheme="minorHAnsi"/>
          <w:sz w:val="24"/>
          <w:szCs w:val="24"/>
        </w:rPr>
        <w:t>.</w:t>
      </w:r>
    </w:p>
    <w:p w14:paraId="03E06084" w14:textId="1153B368" w:rsidR="00514191" w:rsidRPr="003A41BD" w:rsidRDefault="00514191" w:rsidP="00514191">
      <w:pPr>
        <w:pStyle w:val="Listaszerbekezds"/>
        <w:numPr>
          <w:ilvl w:val="1"/>
          <w:numId w:val="40"/>
        </w:numPr>
        <w:spacing w:after="0"/>
        <w:ind w:left="567" w:hanging="567"/>
        <w:contextualSpacing w:val="0"/>
        <w:rPr>
          <w:rFonts w:ascii="Garamond" w:hAnsi="Garamond" w:cstheme="minorHAnsi"/>
          <w:sz w:val="24"/>
          <w:szCs w:val="24"/>
        </w:rPr>
      </w:pPr>
      <w:r>
        <w:rPr>
          <w:rFonts w:ascii="Garamond" w:hAnsi="Garamond" w:cstheme="minorHAnsi"/>
          <w:sz w:val="24"/>
          <w:szCs w:val="24"/>
        </w:rPr>
        <w:t>Felek rögzítik, hogy Megbízót az Opciós Beruházások műszaki ellenőrzése kap</w:t>
      </w:r>
      <w:r w:rsidR="00BC4343">
        <w:rPr>
          <w:rFonts w:ascii="Garamond" w:hAnsi="Garamond" w:cstheme="minorHAnsi"/>
          <w:sz w:val="24"/>
          <w:szCs w:val="24"/>
        </w:rPr>
        <w:t>csán megrendelési kötelezettség</w:t>
      </w:r>
      <w:r>
        <w:rPr>
          <w:rFonts w:ascii="Garamond" w:hAnsi="Garamond" w:cstheme="minorHAnsi"/>
          <w:sz w:val="24"/>
          <w:szCs w:val="24"/>
        </w:rPr>
        <w:t xml:space="preserve"> nem terheli vagyis, amennyiben egyik Opciós Beruházás sem valósul meg, úgy </w:t>
      </w:r>
      <w:r w:rsidR="00BC4343">
        <w:rPr>
          <w:rFonts w:ascii="Garamond" w:hAnsi="Garamond" w:cstheme="minorHAnsi"/>
          <w:sz w:val="24"/>
          <w:szCs w:val="24"/>
        </w:rPr>
        <w:t>erre tekintettel Megbízott vagyoni igénnyel nem élhet Megbízó felé.</w:t>
      </w:r>
    </w:p>
    <w:p w14:paraId="3DB910D6" w14:textId="77777777" w:rsidR="0084445D" w:rsidRDefault="0084445D" w:rsidP="00514191">
      <w:pPr>
        <w:spacing w:before="720" w:after="0"/>
        <w:ind w:left="567" w:hanging="567"/>
        <w:rPr>
          <w:rFonts w:ascii="Garamond" w:hAnsi="Garamond" w:cstheme="minorHAnsi"/>
          <w:b/>
          <w:caps/>
          <w:sz w:val="24"/>
          <w:szCs w:val="24"/>
        </w:rPr>
      </w:pPr>
      <w:r w:rsidRPr="00514191">
        <w:rPr>
          <w:rFonts w:ascii="Garamond" w:hAnsi="Garamond" w:cstheme="minorHAnsi"/>
          <w:b/>
          <w:caps/>
          <w:sz w:val="24"/>
          <w:szCs w:val="24"/>
        </w:rPr>
        <w:t>2.</w:t>
      </w:r>
      <w:r w:rsidRPr="00514191">
        <w:rPr>
          <w:rFonts w:ascii="Garamond" w:hAnsi="Garamond" w:cstheme="minorHAnsi"/>
          <w:b/>
          <w:caps/>
          <w:sz w:val="24"/>
          <w:szCs w:val="24"/>
        </w:rPr>
        <w:tab/>
        <w:t>Teljesítéssel kapcsolatOs rendelkezések</w:t>
      </w:r>
    </w:p>
    <w:p w14:paraId="395A151A" w14:textId="77777777" w:rsidR="00BC4343" w:rsidRDefault="00BC4343" w:rsidP="003A41BD">
      <w:pPr>
        <w:spacing w:after="0"/>
        <w:ind w:left="567" w:hanging="567"/>
        <w:rPr>
          <w:rFonts w:ascii="Garamond" w:hAnsi="Garamond" w:cstheme="minorHAnsi"/>
          <w:b/>
          <w:sz w:val="24"/>
          <w:szCs w:val="24"/>
        </w:rPr>
      </w:pPr>
    </w:p>
    <w:p w14:paraId="6C60794F" w14:textId="642ED450" w:rsidR="00BC4343" w:rsidRPr="003A41BD" w:rsidRDefault="000C3F07" w:rsidP="003A41BD">
      <w:pPr>
        <w:spacing w:after="0"/>
        <w:ind w:left="567" w:hanging="567"/>
        <w:rPr>
          <w:rFonts w:ascii="Garamond" w:hAnsi="Garamond" w:cstheme="minorHAnsi"/>
          <w:b/>
          <w:sz w:val="24"/>
          <w:szCs w:val="24"/>
        </w:rPr>
      </w:pPr>
      <w:r>
        <w:rPr>
          <w:rFonts w:ascii="Garamond" w:hAnsi="Garamond" w:cstheme="minorHAnsi"/>
          <w:b/>
          <w:sz w:val="24"/>
          <w:szCs w:val="24"/>
        </w:rPr>
        <w:t xml:space="preserve">A </w:t>
      </w:r>
      <w:r w:rsidR="00BC4343" w:rsidRPr="003A41BD">
        <w:rPr>
          <w:rFonts w:ascii="Garamond" w:hAnsi="Garamond" w:cstheme="minorHAnsi"/>
          <w:b/>
          <w:sz w:val="24"/>
          <w:szCs w:val="24"/>
        </w:rPr>
        <w:t>Beruházás</w:t>
      </w:r>
      <w:r w:rsidR="00BC4343">
        <w:rPr>
          <w:rFonts w:ascii="Garamond" w:hAnsi="Garamond" w:cstheme="minorHAnsi"/>
          <w:b/>
          <w:sz w:val="24"/>
          <w:szCs w:val="24"/>
        </w:rPr>
        <w:t xml:space="preserve"> műszaki ellenőrzése:</w:t>
      </w:r>
    </w:p>
    <w:p w14:paraId="354DD0CB" w14:textId="3AAD5D92" w:rsidR="0084445D" w:rsidRPr="00EF665D" w:rsidRDefault="0084445D" w:rsidP="003A41BD">
      <w:pPr>
        <w:spacing w:after="0"/>
        <w:ind w:left="567" w:hanging="567"/>
        <w:rPr>
          <w:rFonts w:ascii="Garamond" w:hAnsi="Garamond" w:cstheme="minorHAnsi"/>
          <w:sz w:val="24"/>
          <w:szCs w:val="24"/>
        </w:rPr>
      </w:pPr>
      <w:r w:rsidRPr="00EF665D">
        <w:rPr>
          <w:rFonts w:ascii="Garamond" w:hAnsi="Garamond" w:cstheme="minorHAnsi"/>
          <w:sz w:val="24"/>
          <w:szCs w:val="24"/>
        </w:rPr>
        <w:t>2.1.</w:t>
      </w:r>
      <w:r w:rsidRPr="00EF665D">
        <w:rPr>
          <w:rFonts w:ascii="Garamond" w:hAnsi="Garamond" w:cstheme="minorHAnsi"/>
          <w:sz w:val="24"/>
          <w:szCs w:val="24"/>
        </w:rPr>
        <w:tab/>
        <w:t xml:space="preserve">Felek megállapodnak, hogy az 1.1. pontban megjelölt tevékenységet az </w:t>
      </w:r>
      <w:r w:rsidR="00BC4343">
        <w:rPr>
          <w:rFonts w:ascii="Garamond" w:hAnsi="Garamond" w:cstheme="minorHAnsi"/>
          <w:sz w:val="24"/>
          <w:szCs w:val="24"/>
        </w:rPr>
        <w:t xml:space="preserve">Pécsi Tudományegyetem Egészségtudományi Kar, 7621 Pécs, Vörösmarty u. 4. szám alatti épülete kapcsán megvalósuló beruházás vonatkozásában köteles elvégezni. </w:t>
      </w:r>
    </w:p>
    <w:p w14:paraId="054FC8B4" w14:textId="1EE19E83" w:rsidR="0084445D" w:rsidRDefault="0084445D" w:rsidP="0084445D">
      <w:pPr>
        <w:spacing w:after="0"/>
        <w:ind w:left="567" w:hanging="567"/>
        <w:rPr>
          <w:rFonts w:ascii="Garamond" w:hAnsi="Garamond" w:cstheme="minorHAnsi"/>
          <w:sz w:val="24"/>
          <w:szCs w:val="24"/>
        </w:rPr>
      </w:pPr>
      <w:r w:rsidRPr="00EF665D">
        <w:rPr>
          <w:rFonts w:ascii="Garamond" w:hAnsi="Garamond" w:cstheme="minorHAnsi"/>
          <w:sz w:val="24"/>
          <w:szCs w:val="24"/>
        </w:rPr>
        <w:t>2.2.</w:t>
      </w:r>
      <w:r w:rsidRPr="00EF665D">
        <w:rPr>
          <w:rFonts w:ascii="Garamond" w:hAnsi="Garamond" w:cstheme="minorHAnsi"/>
          <w:sz w:val="24"/>
          <w:szCs w:val="24"/>
        </w:rPr>
        <w:tab/>
        <w:t xml:space="preserve">Felek megállapodnak abban, hogy a Megbízott a </w:t>
      </w:r>
      <w:r w:rsidRPr="00EF665D">
        <w:rPr>
          <w:rFonts w:ascii="Garamond" w:hAnsi="Garamond" w:cstheme="minorHAnsi"/>
          <w:sz w:val="24"/>
          <w:szCs w:val="24"/>
        </w:rPr>
        <w:t xml:space="preserve">Szerződés </w:t>
      </w:r>
      <w:r w:rsidR="008E5A22">
        <w:rPr>
          <w:rFonts w:ascii="Garamond" w:hAnsi="Garamond" w:cstheme="minorHAnsi"/>
          <w:sz w:val="24"/>
          <w:szCs w:val="24"/>
        </w:rPr>
        <w:t xml:space="preserve">hatályba lépését </w:t>
      </w:r>
      <w:r w:rsidR="002951B4">
        <w:rPr>
          <w:rFonts w:ascii="Garamond" w:hAnsi="Garamond" w:cstheme="minorHAnsi"/>
          <w:sz w:val="24"/>
          <w:szCs w:val="24"/>
        </w:rPr>
        <w:t>követően, a Megbízó által</w:t>
      </w:r>
      <w:r w:rsidR="00A06095">
        <w:rPr>
          <w:rFonts w:ascii="Garamond" w:hAnsi="Garamond" w:cstheme="minorHAnsi"/>
          <w:sz w:val="24"/>
          <w:szCs w:val="24"/>
        </w:rPr>
        <w:t xml:space="preserve"> írásban megküldött felkérésben</w:t>
      </w:r>
      <w:r w:rsidR="002951B4">
        <w:rPr>
          <w:rFonts w:ascii="Garamond" w:hAnsi="Garamond" w:cstheme="minorHAnsi"/>
          <w:sz w:val="24"/>
          <w:szCs w:val="24"/>
        </w:rPr>
        <w:t xml:space="preserve"> megjelölt</w:t>
      </w:r>
      <w:r w:rsidRPr="00EF665D">
        <w:rPr>
          <w:rFonts w:ascii="Garamond" w:hAnsi="Garamond" w:cstheme="minorHAnsi"/>
          <w:sz w:val="24"/>
          <w:szCs w:val="24"/>
        </w:rPr>
        <w:t xml:space="preserve"> naptól kezdődően, a Szerződés 1.1. pontjában meghatározott feladatai körében szakági </w:t>
      </w:r>
      <w:r w:rsidRPr="00EF665D">
        <w:rPr>
          <w:rFonts w:ascii="Garamond" w:hAnsi="Garamond" w:cstheme="minorHAnsi"/>
          <w:sz w:val="24"/>
          <w:szCs w:val="24"/>
        </w:rPr>
        <w:t xml:space="preserve">műszaki ellenőrök igénybevétele útján – figyelemmel az épített környezet alakításáról és védelméről szóló 1997. évi LXXVIII. törvény 43. § (1) </w:t>
      </w:r>
      <w:r w:rsidRPr="00EF665D">
        <w:rPr>
          <w:rFonts w:ascii="Garamond" w:hAnsi="Garamond" w:cstheme="minorHAnsi"/>
          <w:sz w:val="24"/>
          <w:szCs w:val="24"/>
        </w:rPr>
        <w:t>bekezdés e)-h) pontjaiban foglaltak mellett - köteles:</w:t>
      </w:r>
    </w:p>
    <w:p w14:paraId="37B8F204" w14:textId="4796274E" w:rsidR="002951B4" w:rsidRPr="00EF665D" w:rsidRDefault="002951B4" w:rsidP="002951B4">
      <w:pPr>
        <w:spacing w:after="0"/>
        <w:ind w:left="993" w:hanging="284"/>
        <w:rPr>
          <w:rFonts w:ascii="Garamond" w:hAnsi="Garamond" w:cstheme="minorHAnsi"/>
          <w:sz w:val="24"/>
          <w:szCs w:val="24"/>
        </w:rPr>
      </w:pPr>
      <w:r>
        <w:rPr>
          <w:rFonts w:ascii="Garamond" w:hAnsi="Garamond" w:cstheme="minorHAnsi"/>
          <w:sz w:val="24"/>
          <w:szCs w:val="24"/>
        </w:rPr>
        <w:t xml:space="preserve">- </w:t>
      </w:r>
      <w:r>
        <w:rPr>
          <w:rFonts w:ascii="Garamond" w:hAnsi="Garamond" w:cstheme="minorHAnsi"/>
          <w:sz w:val="24"/>
          <w:szCs w:val="24"/>
        </w:rPr>
        <w:tab/>
      </w:r>
      <w:r w:rsidRPr="00EF665D">
        <w:rPr>
          <w:rFonts w:ascii="Garamond" w:hAnsi="Garamond" w:cstheme="minorHAnsi"/>
          <w:sz w:val="24"/>
          <w:szCs w:val="24"/>
        </w:rPr>
        <w:t>Megbízó igényeinek megfelelően a hatós</w:t>
      </w:r>
      <w:r>
        <w:rPr>
          <w:rFonts w:ascii="Garamond" w:hAnsi="Garamond" w:cstheme="minorHAnsi"/>
          <w:sz w:val="24"/>
          <w:szCs w:val="24"/>
        </w:rPr>
        <w:t>á</w:t>
      </w:r>
      <w:r w:rsidRPr="00EF665D">
        <w:rPr>
          <w:rFonts w:ascii="Garamond" w:hAnsi="Garamond" w:cstheme="minorHAnsi"/>
          <w:sz w:val="24"/>
          <w:szCs w:val="24"/>
        </w:rPr>
        <w:t>gi engedélyezései eljárásokban közreműködni</w:t>
      </w:r>
    </w:p>
    <w:p w14:paraId="60D34368" w14:textId="4E42DA29" w:rsidR="0084445D" w:rsidRPr="00EF665D" w:rsidRDefault="002951B4" w:rsidP="0084445D">
      <w:pPr>
        <w:spacing w:after="0"/>
        <w:ind w:left="993" w:hanging="284"/>
        <w:rPr>
          <w:rFonts w:ascii="Garamond" w:hAnsi="Garamond" w:cstheme="minorHAnsi"/>
          <w:sz w:val="24"/>
          <w:szCs w:val="24"/>
        </w:rPr>
      </w:pPr>
      <w:r w:rsidRPr="00EF665D">
        <w:rPr>
          <w:rFonts w:ascii="Garamond" w:hAnsi="Garamond" w:cstheme="minorHAnsi"/>
          <w:sz w:val="24"/>
          <w:szCs w:val="24"/>
        </w:rPr>
        <w:t>-</w:t>
      </w:r>
      <w:r w:rsidRPr="00EF665D">
        <w:rPr>
          <w:rFonts w:ascii="Garamond" w:hAnsi="Garamond" w:cstheme="minorHAnsi"/>
          <w:sz w:val="24"/>
          <w:szCs w:val="24"/>
        </w:rPr>
        <w:tab/>
      </w:r>
      <w:r w:rsidR="0084445D" w:rsidRPr="00EF665D">
        <w:rPr>
          <w:rFonts w:ascii="Garamond" w:hAnsi="Garamond" w:cstheme="minorHAnsi"/>
          <w:sz w:val="24"/>
          <w:szCs w:val="24"/>
        </w:rPr>
        <w:t>az építőipari kivitelezési tevékenység, az építési-szerelési munka szakszerűségét ellenőrizni a jogerős építési (létesítési</w:t>
      </w:r>
      <w:r w:rsidR="0084445D" w:rsidRPr="00EF665D">
        <w:rPr>
          <w:rFonts w:ascii="Garamond" w:hAnsi="Garamond" w:cstheme="minorHAnsi"/>
          <w:sz w:val="24"/>
          <w:szCs w:val="24"/>
        </w:rPr>
        <w:t>) engedély és a hozzá tartozó jóváhagyott építészeti-műszaki dokumentáció, valamint a kivitelezési dokumentáció alapján,</w:t>
      </w:r>
    </w:p>
    <w:p w14:paraId="23CDD875" w14:textId="77777777" w:rsidR="0084445D" w:rsidRPr="00EF665D" w:rsidRDefault="0084445D" w:rsidP="0084445D">
      <w:pPr>
        <w:spacing w:after="0"/>
        <w:ind w:left="993" w:hanging="284"/>
        <w:rPr>
          <w:rFonts w:ascii="Garamond" w:hAnsi="Garamond" w:cstheme="minorHAnsi"/>
          <w:sz w:val="24"/>
          <w:szCs w:val="24"/>
        </w:rPr>
      </w:pPr>
      <w:r w:rsidRPr="00EF665D">
        <w:rPr>
          <w:rFonts w:ascii="Garamond" w:hAnsi="Garamond" w:cstheme="minorHAnsi"/>
          <w:sz w:val="24"/>
          <w:szCs w:val="24"/>
        </w:rPr>
        <w:t>-</w:t>
      </w:r>
      <w:r w:rsidRPr="00EF665D">
        <w:rPr>
          <w:rFonts w:ascii="Garamond" w:hAnsi="Garamond" w:cstheme="minorHAnsi"/>
          <w:sz w:val="24"/>
          <w:szCs w:val="24"/>
        </w:rPr>
        <w:tab/>
        <w:t>az építmény kitűzése helyességét, szükség esetén a geotechnikai, környezetvédelmi és egyéb felmérések, vizsgálatok megtörténtét ellenőrizni,</w:t>
      </w:r>
    </w:p>
    <w:p w14:paraId="2AF5B4A8" w14:textId="77777777" w:rsidR="0084445D" w:rsidRPr="00EF665D" w:rsidRDefault="0084445D" w:rsidP="0084445D">
      <w:pPr>
        <w:spacing w:after="0"/>
        <w:ind w:left="993" w:hanging="284"/>
        <w:rPr>
          <w:rFonts w:ascii="Garamond" w:hAnsi="Garamond" w:cstheme="minorHAnsi"/>
          <w:sz w:val="24"/>
          <w:szCs w:val="24"/>
        </w:rPr>
      </w:pPr>
      <w:r w:rsidRPr="00EF665D">
        <w:rPr>
          <w:rFonts w:ascii="Garamond" w:hAnsi="Garamond" w:cstheme="minorHAnsi"/>
          <w:sz w:val="24"/>
          <w:szCs w:val="24"/>
        </w:rPr>
        <w:t>-</w:t>
      </w:r>
      <w:r w:rsidRPr="00EF665D">
        <w:rPr>
          <w:rFonts w:ascii="Garamond" w:hAnsi="Garamond" w:cstheme="minorHAnsi"/>
          <w:sz w:val="24"/>
          <w:szCs w:val="24"/>
        </w:rPr>
        <w:tab/>
        <w:t>az építési naplókat ellenőrizni, a bejegyzéseket és egyéb jegyzőkönyveket ellenjegyezni, észrevételezni</w:t>
      </w:r>
    </w:p>
    <w:p w14:paraId="2F2054B1" w14:textId="77777777" w:rsidR="0084445D" w:rsidRPr="00EF665D" w:rsidRDefault="0084445D" w:rsidP="0084445D">
      <w:pPr>
        <w:spacing w:after="0"/>
        <w:ind w:left="993" w:hanging="284"/>
        <w:rPr>
          <w:rFonts w:ascii="Garamond" w:hAnsi="Garamond" w:cstheme="minorHAnsi"/>
          <w:sz w:val="24"/>
          <w:szCs w:val="24"/>
        </w:rPr>
      </w:pPr>
      <w:r w:rsidRPr="00EF665D">
        <w:rPr>
          <w:rFonts w:ascii="Garamond" w:hAnsi="Garamond" w:cstheme="minorHAnsi"/>
          <w:sz w:val="24"/>
          <w:szCs w:val="24"/>
        </w:rPr>
        <w:t>-</w:t>
      </w:r>
      <w:r w:rsidRPr="00EF665D">
        <w:rPr>
          <w:rFonts w:ascii="Garamond" w:hAnsi="Garamond" w:cstheme="minorHAnsi"/>
          <w:sz w:val="24"/>
          <w:szCs w:val="24"/>
        </w:rPr>
        <w:tab/>
        <w:t>a hibákat, hiányosságokat, eltéréseket feltüntetni az építési naplóban,</w:t>
      </w:r>
    </w:p>
    <w:p w14:paraId="065DE4F8" w14:textId="77777777" w:rsidR="0084445D" w:rsidRPr="00EF665D" w:rsidRDefault="0084445D" w:rsidP="0084445D">
      <w:pPr>
        <w:spacing w:after="0"/>
        <w:ind w:left="993" w:hanging="284"/>
        <w:rPr>
          <w:rFonts w:ascii="Garamond" w:hAnsi="Garamond" w:cstheme="minorHAnsi"/>
          <w:sz w:val="24"/>
          <w:szCs w:val="24"/>
        </w:rPr>
      </w:pPr>
      <w:r w:rsidRPr="00EF665D">
        <w:rPr>
          <w:rFonts w:ascii="Garamond" w:hAnsi="Garamond" w:cstheme="minorHAnsi"/>
          <w:sz w:val="24"/>
          <w:szCs w:val="24"/>
        </w:rPr>
        <w:t>-</w:t>
      </w:r>
      <w:r w:rsidRPr="00EF665D">
        <w:rPr>
          <w:rFonts w:ascii="Garamond" w:hAnsi="Garamond" w:cstheme="minorHAnsi"/>
          <w:sz w:val="24"/>
          <w:szCs w:val="24"/>
        </w:rPr>
        <w:tab/>
        <w:t>a műszaki, illetve gazdasági szükségességből indokolt tervváltoztatásokkal kapcsolatos javaslatokat megtenni a Megbízó részére,</w:t>
      </w:r>
    </w:p>
    <w:p w14:paraId="5B25A953" w14:textId="77777777" w:rsidR="0084445D" w:rsidRPr="00EF665D" w:rsidRDefault="0084445D" w:rsidP="0084445D">
      <w:pPr>
        <w:spacing w:after="0"/>
        <w:ind w:left="993" w:hanging="284"/>
        <w:rPr>
          <w:rFonts w:ascii="Garamond" w:hAnsi="Garamond" w:cstheme="minorHAnsi"/>
          <w:sz w:val="24"/>
          <w:szCs w:val="24"/>
        </w:rPr>
      </w:pPr>
      <w:r w:rsidRPr="00EF665D">
        <w:rPr>
          <w:rFonts w:ascii="Garamond" w:hAnsi="Garamond" w:cstheme="minorHAnsi"/>
          <w:sz w:val="24"/>
          <w:szCs w:val="24"/>
        </w:rPr>
        <w:lastRenderedPageBreak/>
        <w:t>-</w:t>
      </w:r>
      <w:r w:rsidRPr="00EF665D">
        <w:rPr>
          <w:rFonts w:ascii="Garamond" w:hAnsi="Garamond" w:cstheme="minorHAnsi"/>
          <w:sz w:val="24"/>
          <w:szCs w:val="24"/>
        </w:rPr>
        <w:tab/>
        <w:t xml:space="preserve">az eltakarásra kerülő szerkezetek ellenőrzését elvégezni, </w:t>
      </w:r>
      <w:r>
        <w:rPr>
          <w:rFonts w:ascii="Garamond" w:hAnsi="Garamond" w:cstheme="minorHAnsi"/>
          <w:sz w:val="24"/>
          <w:szCs w:val="24"/>
        </w:rPr>
        <w:t xml:space="preserve">az eltakarást megelőzően fotódokumentációt készíteni, </w:t>
      </w:r>
      <w:r w:rsidRPr="00EF665D">
        <w:rPr>
          <w:rFonts w:ascii="Garamond" w:hAnsi="Garamond" w:cstheme="minorHAnsi"/>
          <w:sz w:val="24"/>
          <w:szCs w:val="24"/>
        </w:rPr>
        <w:t>a műszakilag indokolt további vizsgálatokat meghatározni, az ellenőrzéseket és a vizsgálatok adatait, valamint a szükséges intézkedéseket bejegyezni az építési naplóba.</w:t>
      </w:r>
    </w:p>
    <w:p w14:paraId="4EDDCDF0" w14:textId="29FFF62F" w:rsidR="0084445D" w:rsidRPr="00EF665D" w:rsidRDefault="0084445D" w:rsidP="0084445D">
      <w:pPr>
        <w:spacing w:after="0"/>
        <w:ind w:left="993" w:hanging="284"/>
        <w:rPr>
          <w:rFonts w:ascii="Garamond" w:hAnsi="Garamond" w:cstheme="minorHAnsi"/>
          <w:sz w:val="24"/>
          <w:szCs w:val="24"/>
        </w:rPr>
      </w:pPr>
      <w:r w:rsidRPr="00EF665D">
        <w:rPr>
          <w:rFonts w:ascii="Garamond" w:hAnsi="Garamond" w:cstheme="minorHAnsi"/>
          <w:sz w:val="24"/>
          <w:szCs w:val="24"/>
        </w:rPr>
        <w:t>-</w:t>
      </w:r>
      <w:r w:rsidRPr="00EF665D">
        <w:rPr>
          <w:rFonts w:ascii="Garamond" w:hAnsi="Garamond" w:cstheme="minorHAnsi"/>
          <w:sz w:val="24"/>
          <w:szCs w:val="24"/>
        </w:rPr>
        <w:tab/>
        <w:t>a</w:t>
      </w:r>
      <w:r>
        <w:rPr>
          <w:rFonts w:ascii="Garamond" w:hAnsi="Garamond" w:cstheme="minorHAnsi"/>
          <w:sz w:val="24"/>
          <w:szCs w:val="24"/>
        </w:rPr>
        <w:t xml:space="preserve"> műszaki </w:t>
      </w:r>
      <w:r w:rsidRPr="00EF665D">
        <w:rPr>
          <w:rFonts w:ascii="Garamond" w:hAnsi="Garamond" w:cstheme="minorHAnsi"/>
          <w:sz w:val="24"/>
          <w:szCs w:val="24"/>
        </w:rPr>
        <w:t>átadás-átvételi eljárásban részt venni,</w:t>
      </w:r>
    </w:p>
    <w:p w14:paraId="2E324289" w14:textId="77777777" w:rsidR="0084445D" w:rsidRPr="00EF665D" w:rsidRDefault="0084445D" w:rsidP="0084445D">
      <w:pPr>
        <w:spacing w:after="0"/>
        <w:ind w:left="993" w:hanging="284"/>
        <w:rPr>
          <w:rFonts w:ascii="Garamond" w:hAnsi="Garamond" w:cstheme="minorHAnsi"/>
          <w:sz w:val="24"/>
          <w:szCs w:val="24"/>
        </w:rPr>
      </w:pPr>
      <w:r w:rsidRPr="00EF665D">
        <w:rPr>
          <w:rFonts w:ascii="Garamond" w:hAnsi="Garamond" w:cstheme="minorHAnsi"/>
          <w:sz w:val="24"/>
          <w:szCs w:val="24"/>
        </w:rPr>
        <w:t>-</w:t>
      </w:r>
      <w:r w:rsidRPr="00EF665D">
        <w:rPr>
          <w:rFonts w:ascii="Garamond" w:hAnsi="Garamond" w:cstheme="minorHAnsi"/>
          <w:sz w:val="24"/>
          <w:szCs w:val="24"/>
        </w:rPr>
        <w:tab/>
        <w:t>egyes építményfajták műszaki teljesítmény-jellemzőit ellenőrizni, a technológiával összefüggő biztonsági előírások betartását ellenőrizni,</w:t>
      </w:r>
    </w:p>
    <w:p w14:paraId="592F4D25" w14:textId="77777777" w:rsidR="0084445D" w:rsidRPr="00EF665D" w:rsidRDefault="0084445D" w:rsidP="0084445D">
      <w:pPr>
        <w:spacing w:after="0"/>
        <w:ind w:left="993" w:hanging="284"/>
        <w:rPr>
          <w:rFonts w:ascii="Garamond" w:hAnsi="Garamond" w:cstheme="minorHAnsi"/>
          <w:sz w:val="24"/>
          <w:szCs w:val="24"/>
        </w:rPr>
      </w:pPr>
      <w:r w:rsidRPr="00EF665D">
        <w:rPr>
          <w:rFonts w:ascii="Garamond" w:hAnsi="Garamond" w:cstheme="minorHAnsi"/>
          <w:sz w:val="24"/>
          <w:szCs w:val="24"/>
        </w:rPr>
        <w:t>-</w:t>
      </w:r>
      <w:r w:rsidRPr="00EF665D">
        <w:rPr>
          <w:rFonts w:ascii="Garamond" w:hAnsi="Garamond" w:cstheme="minorHAnsi"/>
          <w:sz w:val="24"/>
          <w:szCs w:val="24"/>
        </w:rPr>
        <w:tab/>
        <w:t>a beépített építési termékek teljesítmény nyilatkozatai meglétének ellenőrzése,</w:t>
      </w:r>
    </w:p>
    <w:p w14:paraId="06AF7A4F" w14:textId="77777777" w:rsidR="0084445D" w:rsidRPr="00EF665D" w:rsidRDefault="0084445D" w:rsidP="0084445D">
      <w:pPr>
        <w:spacing w:after="0"/>
        <w:ind w:left="993" w:hanging="284"/>
        <w:rPr>
          <w:rFonts w:ascii="Garamond" w:hAnsi="Garamond" w:cstheme="minorHAnsi"/>
          <w:sz w:val="24"/>
          <w:szCs w:val="24"/>
        </w:rPr>
      </w:pPr>
      <w:r w:rsidRPr="00EF665D">
        <w:rPr>
          <w:rFonts w:ascii="Garamond" w:hAnsi="Garamond" w:cstheme="minorHAnsi"/>
          <w:sz w:val="24"/>
          <w:szCs w:val="24"/>
        </w:rPr>
        <w:t>-</w:t>
      </w:r>
      <w:r w:rsidRPr="00EF665D">
        <w:rPr>
          <w:rFonts w:ascii="Garamond" w:hAnsi="Garamond" w:cstheme="minorHAnsi"/>
          <w:sz w:val="24"/>
          <w:szCs w:val="24"/>
        </w:rPr>
        <w:tab/>
        <w:t>az építési műszaki ellenőri feladatok elvégzését dokumentálni az építési naplóban,</w:t>
      </w:r>
    </w:p>
    <w:p w14:paraId="14F3D177" w14:textId="77777777" w:rsidR="0084445D" w:rsidRPr="00EF665D" w:rsidRDefault="0084445D" w:rsidP="0084445D">
      <w:pPr>
        <w:spacing w:after="0"/>
        <w:ind w:left="993" w:hanging="284"/>
        <w:rPr>
          <w:rFonts w:ascii="Garamond" w:hAnsi="Garamond" w:cstheme="minorHAnsi"/>
          <w:sz w:val="24"/>
          <w:szCs w:val="24"/>
        </w:rPr>
      </w:pPr>
      <w:r w:rsidRPr="00EF665D">
        <w:rPr>
          <w:rFonts w:ascii="Garamond" w:hAnsi="Garamond" w:cstheme="minorHAnsi"/>
          <w:sz w:val="24"/>
          <w:szCs w:val="24"/>
        </w:rPr>
        <w:t>-</w:t>
      </w:r>
      <w:r w:rsidRPr="00EF665D">
        <w:rPr>
          <w:rFonts w:ascii="Garamond" w:hAnsi="Garamond" w:cstheme="minorHAnsi"/>
          <w:sz w:val="24"/>
          <w:szCs w:val="24"/>
        </w:rPr>
        <w:tab/>
        <w:t>műszaki kérdésekben a Megbízó döntéseit előkészíteni,</w:t>
      </w:r>
    </w:p>
    <w:p w14:paraId="68B76E83" w14:textId="77777777" w:rsidR="0084445D" w:rsidRPr="00EF665D" w:rsidRDefault="0084445D" w:rsidP="0084445D">
      <w:pPr>
        <w:spacing w:after="0"/>
        <w:ind w:left="993" w:hanging="284"/>
        <w:rPr>
          <w:rFonts w:ascii="Garamond" w:hAnsi="Garamond" w:cstheme="minorHAnsi"/>
          <w:sz w:val="24"/>
          <w:szCs w:val="24"/>
        </w:rPr>
      </w:pPr>
      <w:r w:rsidRPr="00EF665D">
        <w:rPr>
          <w:rFonts w:ascii="Garamond" w:hAnsi="Garamond" w:cstheme="minorHAnsi"/>
          <w:sz w:val="24"/>
          <w:szCs w:val="24"/>
        </w:rPr>
        <w:t>-</w:t>
      </w:r>
      <w:r w:rsidRPr="00EF665D">
        <w:rPr>
          <w:rFonts w:ascii="Garamond" w:hAnsi="Garamond" w:cstheme="minorHAnsi"/>
          <w:sz w:val="24"/>
          <w:szCs w:val="24"/>
        </w:rPr>
        <w:tab/>
        <w:t>Megbízó erre irányuló igénye esetén műszaki kérdésekben javaslatot tenni (pl. szakértő bevonására),</w:t>
      </w:r>
    </w:p>
    <w:p w14:paraId="60177ED7" w14:textId="77777777" w:rsidR="0084445D" w:rsidRDefault="0084445D" w:rsidP="0084445D">
      <w:pPr>
        <w:spacing w:after="0"/>
        <w:ind w:left="993" w:hanging="284"/>
        <w:rPr>
          <w:rFonts w:ascii="Garamond" w:hAnsi="Garamond" w:cstheme="minorHAnsi"/>
          <w:sz w:val="24"/>
          <w:szCs w:val="24"/>
        </w:rPr>
      </w:pPr>
      <w:r w:rsidRPr="00EF665D">
        <w:rPr>
          <w:rFonts w:ascii="Garamond" w:hAnsi="Garamond" w:cstheme="minorHAnsi"/>
          <w:sz w:val="24"/>
          <w:szCs w:val="24"/>
        </w:rPr>
        <w:t>-</w:t>
      </w:r>
      <w:r w:rsidRPr="00EF665D">
        <w:rPr>
          <w:rFonts w:ascii="Garamond" w:hAnsi="Garamond" w:cstheme="minorHAnsi"/>
          <w:sz w:val="24"/>
          <w:szCs w:val="24"/>
        </w:rPr>
        <w:tab/>
        <w:t>a pénzügyi elszámolásokat, felméréseket ellenőrizni,</w:t>
      </w:r>
    </w:p>
    <w:p w14:paraId="0069E37D" w14:textId="77777777" w:rsidR="0084445D" w:rsidRPr="00EF665D" w:rsidRDefault="0084445D" w:rsidP="0084445D">
      <w:pPr>
        <w:spacing w:after="0"/>
        <w:ind w:left="993" w:hanging="284"/>
        <w:rPr>
          <w:rFonts w:ascii="Garamond" w:hAnsi="Garamond" w:cstheme="minorHAnsi"/>
          <w:sz w:val="24"/>
          <w:szCs w:val="24"/>
        </w:rPr>
      </w:pPr>
      <w:r>
        <w:rPr>
          <w:rFonts w:ascii="Garamond" w:hAnsi="Garamond" w:cstheme="minorHAnsi"/>
          <w:sz w:val="24"/>
          <w:szCs w:val="24"/>
        </w:rPr>
        <w:t>-</w:t>
      </w:r>
      <w:r>
        <w:rPr>
          <w:rFonts w:ascii="Garamond" w:hAnsi="Garamond" w:cstheme="minorHAnsi"/>
          <w:sz w:val="24"/>
          <w:szCs w:val="24"/>
        </w:rPr>
        <w:tab/>
        <w:t>az átadási dokumentációt ellenőrizni, annak megfelelőségéről Megbízó felé írásban nyilatkozni,</w:t>
      </w:r>
    </w:p>
    <w:p w14:paraId="7948DCAB" w14:textId="77777777" w:rsidR="0084445D" w:rsidRPr="00EF665D" w:rsidRDefault="0084445D" w:rsidP="0084445D">
      <w:pPr>
        <w:spacing w:after="0"/>
        <w:ind w:left="993" w:hanging="284"/>
        <w:rPr>
          <w:rFonts w:ascii="Garamond" w:hAnsi="Garamond" w:cstheme="minorHAnsi"/>
          <w:sz w:val="24"/>
          <w:szCs w:val="24"/>
        </w:rPr>
      </w:pPr>
      <w:r w:rsidRPr="00EF665D">
        <w:rPr>
          <w:rFonts w:ascii="Garamond" w:hAnsi="Garamond" w:cstheme="minorHAnsi"/>
          <w:sz w:val="24"/>
          <w:szCs w:val="24"/>
        </w:rPr>
        <w:t>-</w:t>
      </w:r>
      <w:r w:rsidRPr="00EF665D">
        <w:rPr>
          <w:rFonts w:ascii="Garamond" w:hAnsi="Garamond" w:cstheme="minorHAnsi"/>
          <w:sz w:val="24"/>
          <w:szCs w:val="24"/>
        </w:rPr>
        <w:tab/>
        <w:t>teljesítésigazolást kiállítani, illetve a teljesítés igazolást rögzíteni az építési naplóban, a fővállalkozó kivitelező által megküldött teljesítésről szóló értesítés kézhezvételétől – ha szerződés vagy jogszabály átadás-átvételi eljárást határoz meg, ennek lezárásától – számított, tizenöt munkanapon belül,</w:t>
      </w:r>
      <w:bookmarkStart w:id="0" w:name="foot_117_place"/>
      <w:r>
        <w:rPr>
          <w:rFonts w:ascii="Garamond" w:hAnsi="Garamond" w:cstheme="minorHAnsi"/>
          <w:sz w:val="24"/>
          <w:szCs w:val="24"/>
        </w:rPr>
        <w:t xml:space="preserve"> ezt követően a teljesítésigazolást megküldeni a Megbízó részére</w:t>
      </w:r>
    </w:p>
    <w:p w14:paraId="7B46770B" w14:textId="77777777" w:rsidR="0084445D" w:rsidRPr="00EF665D" w:rsidRDefault="0084445D" w:rsidP="0084445D">
      <w:pPr>
        <w:spacing w:after="0"/>
        <w:ind w:left="993" w:hanging="284"/>
        <w:rPr>
          <w:rFonts w:ascii="Garamond" w:hAnsi="Garamond" w:cstheme="minorHAnsi"/>
          <w:sz w:val="24"/>
          <w:szCs w:val="24"/>
        </w:rPr>
      </w:pPr>
      <w:r w:rsidRPr="00EF665D">
        <w:rPr>
          <w:rFonts w:ascii="Garamond" w:hAnsi="Garamond" w:cstheme="minorHAnsi"/>
          <w:sz w:val="24"/>
          <w:szCs w:val="24"/>
        </w:rPr>
        <w:t>-</w:t>
      </w:r>
      <w:r w:rsidRPr="00EF665D">
        <w:rPr>
          <w:rFonts w:ascii="Garamond" w:hAnsi="Garamond" w:cstheme="minorHAnsi"/>
          <w:sz w:val="24"/>
          <w:szCs w:val="24"/>
        </w:rPr>
        <w:tab/>
      </w:r>
      <w:bookmarkEnd w:id="0"/>
      <w:r w:rsidRPr="00EF665D">
        <w:rPr>
          <w:rFonts w:ascii="Garamond" w:hAnsi="Garamond" w:cstheme="minorHAnsi"/>
          <w:sz w:val="24"/>
          <w:szCs w:val="24"/>
        </w:rPr>
        <w:t>a szerződésben meghatározott vállalkozói díj és a számlázható összegre tett javaslat eltérése esetén az eltérést indok</w:t>
      </w:r>
      <w:r>
        <w:rPr>
          <w:rFonts w:ascii="Garamond" w:hAnsi="Garamond" w:cstheme="minorHAnsi"/>
          <w:sz w:val="24"/>
          <w:szCs w:val="24"/>
        </w:rPr>
        <w:t>o</w:t>
      </w:r>
      <w:r w:rsidRPr="00EF665D">
        <w:rPr>
          <w:rFonts w:ascii="Garamond" w:hAnsi="Garamond" w:cstheme="minorHAnsi"/>
          <w:sz w:val="24"/>
          <w:szCs w:val="24"/>
        </w:rPr>
        <w:t>lni</w:t>
      </w:r>
    </w:p>
    <w:p w14:paraId="5951D103" w14:textId="77777777" w:rsidR="0084445D" w:rsidRPr="00EF665D" w:rsidRDefault="0084445D" w:rsidP="0084445D">
      <w:pPr>
        <w:spacing w:after="0"/>
        <w:ind w:left="993" w:hanging="284"/>
        <w:rPr>
          <w:rFonts w:ascii="Garamond" w:hAnsi="Garamond" w:cstheme="minorHAnsi"/>
          <w:sz w:val="24"/>
          <w:szCs w:val="24"/>
        </w:rPr>
      </w:pPr>
      <w:bookmarkStart w:id="1" w:name="foot_119_place"/>
      <w:r w:rsidRPr="00EF665D">
        <w:rPr>
          <w:rFonts w:ascii="Garamond" w:hAnsi="Garamond" w:cstheme="minorHAnsi"/>
          <w:sz w:val="24"/>
          <w:szCs w:val="24"/>
        </w:rPr>
        <w:t>-</w:t>
      </w:r>
      <w:bookmarkEnd w:id="1"/>
      <w:r w:rsidRPr="00EF665D">
        <w:rPr>
          <w:rFonts w:ascii="Garamond" w:hAnsi="Garamond" w:cstheme="minorHAnsi"/>
          <w:sz w:val="24"/>
          <w:szCs w:val="24"/>
        </w:rPr>
        <w:t xml:space="preserve"> </w:t>
      </w:r>
      <w:r w:rsidRPr="00EF665D">
        <w:rPr>
          <w:rFonts w:ascii="Garamond" w:hAnsi="Garamond" w:cstheme="minorHAnsi"/>
          <w:sz w:val="24"/>
          <w:szCs w:val="24"/>
        </w:rPr>
        <w:tab/>
        <w:t>a felelős műszaki vezető tevékenységét a 191/2009 (IX. 15) Kormányrendeletben foglaltak szerint ellenőrizni.</w:t>
      </w:r>
    </w:p>
    <w:p w14:paraId="32CC4F36" w14:textId="77777777" w:rsidR="0084445D" w:rsidRDefault="0084445D" w:rsidP="0084445D">
      <w:pPr>
        <w:spacing w:after="0"/>
        <w:ind w:left="993" w:hanging="284"/>
        <w:rPr>
          <w:rFonts w:ascii="Garamond" w:hAnsi="Garamond" w:cstheme="minorHAnsi"/>
          <w:sz w:val="24"/>
          <w:szCs w:val="24"/>
        </w:rPr>
      </w:pPr>
      <w:r w:rsidRPr="00EF665D">
        <w:rPr>
          <w:rFonts w:ascii="Garamond" w:hAnsi="Garamond" w:cstheme="minorHAnsi"/>
          <w:sz w:val="24"/>
          <w:szCs w:val="24"/>
        </w:rPr>
        <w:t>-</w:t>
      </w:r>
      <w:r w:rsidRPr="00EF665D">
        <w:rPr>
          <w:rFonts w:ascii="Garamond" w:hAnsi="Garamond" w:cstheme="minorHAnsi"/>
          <w:sz w:val="24"/>
          <w:szCs w:val="24"/>
        </w:rPr>
        <w:tab/>
        <w:t>a kooperációs üléseken az ülés tárgya szerinti szakértelemmel rendelkező műszaki ellenőr(ök) jelenlétét biztosítani</w:t>
      </w:r>
    </w:p>
    <w:p w14:paraId="762AD91E" w14:textId="50B2B1C5" w:rsidR="00C12CC3" w:rsidRPr="00EF665D" w:rsidRDefault="00C12CC3" w:rsidP="0084445D">
      <w:pPr>
        <w:spacing w:after="0"/>
        <w:ind w:left="993" w:hanging="284"/>
        <w:rPr>
          <w:rFonts w:ascii="Garamond" w:hAnsi="Garamond" w:cstheme="minorHAnsi"/>
          <w:sz w:val="24"/>
          <w:szCs w:val="24"/>
        </w:rPr>
      </w:pPr>
      <w:r>
        <w:rPr>
          <w:rFonts w:ascii="Garamond" w:hAnsi="Garamond" w:cstheme="minorHAnsi"/>
          <w:sz w:val="24"/>
          <w:szCs w:val="24"/>
        </w:rPr>
        <w:t xml:space="preserve">- </w:t>
      </w:r>
      <w:r>
        <w:rPr>
          <w:rFonts w:ascii="Garamond" w:hAnsi="Garamond" w:cstheme="minorHAnsi"/>
          <w:sz w:val="24"/>
          <w:szCs w:val="24"/>
        </w:rPr>
        <w:tab/>
        <w:t>a kooperációs értekezletről – Megbízó ezzel ellentétes írásbeli nyilatkozata hiányában – jegyzőkönyvet készíteni</w:t>
      </w:r>
    </w:p>
    <w:p w14:paraId="63078C67" w14:textId="21ADB02E" w:rsidR="0084445D" w:rsidRDefault="0084445D" w:rsidP="0084445D">
      <w:pPr>
        <w:spacing w:after="0"/>
        <w:ind w:left="993" w:hanging="284"/>
        <w:rPr>
          <w:rFonts w:ascii="Garamond" w:hAnsi="Garamond" w:cstheme="minorHAnsi"/>
          <w:sz w:val="24"/>
          <w:szCs w:val="24"/>
        </w:rPr>
      </w:pPr>
      <w:r w:rsidRPr="00EF665D">
        <w:rPr>
          <w:rFonts w:ascii="Garamond" w:hAnsi="Garamond" w:cstheme="minorHAnsi"/>
          <w:sz w:val="24"/>
          <w:szCs w:val="24"/>
        </w:rPr>
        <w:t>-</w:t>
      </w:r>
      <w:r w:rsidRPr="00EF665D">
        <w:rPr>
          <w:rFonts w:ascii="Garamond" w:hAnsi="Garamond" w:cstheme="minorHAnsi"/>
          <w:sz w:val="24"/>
          <w:szCs w:val="24"/>
        </w:rPr>
        <w:tab/>
        <w:t>a kivitelezés előrehaladásáról havonta jelentést készíteni, amely tartalmazza</w:t>
      </w:r>
      <w:r>
        <w:rPr>
          <w:rFonts w:ascii="Garamond" w:hAnsi="Garamond" w:cstheme="minorHAnsi"/>
          <w:sz w:val="24"/>
          <w:szCs w:val="24"/>
        </w:rPr>
        <w:t>,</w:t>
      </w:r>
      <w:r w:rsidRPr="00EF665D">
        <w:rPr>
          <w:rFonts w:ascii="Garamond" w:hAnsi="Garamond" w:cstheme="minorHAnsi"/>
          <w:sz w:val="24"/>
          <w:szCs w:val="24"/>
        </w:rPr>
        <w:t xml:space="preserve"> hogy a kivitelezés</w:t>
      </w:r>
      <w:r>
        <w:rPr>
          <w:rFonts w:ascii="Garamond" w:hAnsi="Garamond" w:cstheme="minorHAnsi"/>
          <w:sz w:val="24"/>
          <w:szCs w:val="24"/>
        </w:rPr>
        <w:t xml:space="preserve"> pénzügyi, műszaki szempontból</w:t>
      </w:r>
      <w:r w:rsidRPr="00EF665D">
        <w:rPr>
          <w:rFonts w:ascii="Garamond" w:hAnsi="Garamond" w:cstheme="minorHAnsi"/>
          <w:sz w:val="24"/>
          <w:szCs w:val="24"/>
        </w:rPr>
        <w:t xml:space="preserve"> az ütemtervben foglaltaknak megfelelően halad-e, továbbá a Megbízott köteles a jelentéshez fotódokumentációt is készíteni.</w:t>
      </w:r>
    </w:p>
    <w:p w14:paraId="2A568D18" w14:textId="2E0DF980" w:rsidR="00F21E01" w:rsidRPr="00EF665D" w:rsidRDefault="00F21E01" w:rsidP="0084445D">
      <w:pPr>
        <w:spacing w:after="0"/>
        <w:ind w:left="993" w:hanging="284"/>
        <w:rPr>
          <w:rFonts w:ascii="Garamond" w:hAnsi="Garamond" w:cstheme="minorHAnsi"/>
          <w:sz w:val="24"/>
          <w:szCs w:val="24"/>
        </w:rPr>
      </w:pPr>
      <w:r>
        <w:rPr>
          <w:rFonts w:ascii="Garamond" w:hAnsi="Garamond" w:cstheme="minorHAnsi"/>
          <w:sz w:val="24"/>
          <w:szCs w:val="24"/>
        </w:rPr>
        <w:t xml:space="preserve">- </w:t>
      </w:r>
      <w:r>
        <w:rPr>
          <w:rFonts w:ascii="Garamond" w:hAnsi="Garamond" w:cstheme="minorHAnsi"/>
          <w:sz w:val="24"/>
          <w:szCs w:val="24"/>
        </w:rPr>
        <w:tab/>
        <w:t>a kivitelezés befejezését követően a utó</w:t>
      </w:r>
      <w:r w:rsidR="00973C8C">
        <w:rPr>
          <w:rFonts w:ascii="Garamond" w:hAnsi="Garamond" w:cstheme="minorHAnsi"/>
          <w:sz w:val="24"/>
          <w:szCs w:val="24"/>
        </w:rPr>
        <w:t>-</w:t>
      </w:r>
      <w:r>
        <w:rPr>
          <w:rFonts w:ascii="Garamond" w:hAnsi="Garamond" w:cstheme="minorHAnsi"/>
          <w:sz w:val="24"/>
          <w:szCs w:val="24"/>
        </w:rPr>
        <w:t>felülvizsgálati eljárásban részt venni</w:t>
      </w:r>
      <w:r w:rsidR="001244C9">
        <w:rPr>
          <w:rFonts w:ascii="Garamond" w:hAnsi="Garamond" w:cstheme="minorHAnsi"/>
          <w:sz w:val="24"/>
          <w:szCs w:val="24"/>
        </w:rPr>
        <w:t xml:space="preserve"> a kivitelezési munkák sikeres átadásától számított 12, 24 és 36 hónap elteltével.</w:t>
      </w:r>
    </w:p>
    <w:p w14:paraId="7E2E97D7" w14:textId="52D6878D" w:rsidR="0084445D" w:rsidRPr="00EF665D" w:rsidRDefault="0084445D" w:rsidP="0084445D">
      <w:pPr>
        <w:spacing w:after="0"/>
        <w:ind w:left="567" w:hanging="567"/>
        <w:rPr>
          <w:rFonts w:ascii="Garamond" w:hAnsi="Garamond" w:cstheme="minorHAnsi"/>
          <w:sz w:val="24"/>
          <w:szCs w:val="24"/>
        </w:rPr>
      </w:pPr>
      <w:r w:rsidRPr="00EF665D">
        <w:rPr>
          <w:rFonts w:ascii="Garamond" w:hAnsi="Garamond" w:cstheme="minorHAnsi"/>
          <w:sz w:val="24"/>
          <w:szCs w:val="24"/>
        </w:rPr>
        <w:t xml:space="preserve">2.3. </w:t>
      </w:r>
      <w:r w:rsidRPr="00EF665D">
        <w:rPr>
          <w:rFonts w:ascii="Garamond" w:hAnsi="Garamond" w:cstheme="minorHAnsi"/>
          <w:sz w:val="24"/>
          <w:szCs w:val="24"/>
        </w:rPr>
        <w:tab/>
        <w:t xml:space="preserve">Felek megállapodnak, hogy Megbízó a </w:t>
      </w:r>
      <w:r w:rsidR="00A06095">
        <w:rPr>
          <w:rFonts w:ascii="Garamond" w:hAnsi="Garamond" w:cstheme="minorHAnsi"/>
          <w:sz w:val="24"/>
          <w:szCs w:val="24"/>
        </w:rPr>
        <w:t>2.2. pontban megjelölt felkérés</w:t>
      </w:r>
      <w:r w:rsidR="002951B4">
        <w:rPr>
          <w:rFonts w:ascii="Garamond" w:hAnsi="Garamond" w:cstheme="minorHAnsi"/>
          <w:sz w:val="24"/>
          <w:szCs w:val="24"/>
        </w:rPr>
        <w:t xml:space="preserve"> megküldésével egyidejűleg </w:t>
      </w:r>
      <w:r w:rsidRPr="00EF665D">
        <w:rPr>
          <w:rFonts w:ascii="Garamond" w:hAnsi="Garamond" w:cstheme="minorHAnsi"/>
          <w:sz w:val="24"/>
          <w:szCs w:val="24"/>
        </w:rPr>
        <w:t>átad minden rendelkezésére álló olyan műszaki szakmai dokumentumot Megbízott részére, amely a jelen Szerződésben meghatározott feladatainak ellátásához szükséges</w:t>
      </w:r>
      <w:r w:rsidR="002951B4">
        <w:rPr>
          <w:rFonts w:ascii="Garamond" w:hAnsi="Garamond" w:cstheme="minorHAnsi"/>
          <w:sz w:val="24"/>
          <w:szCs w:val="24"/>
        </w:rPr>
        <w:t xml:space="preserve">, illetve vállalja, hogy amennyiben ezek, vagy a Megbízott feladatainak ellátásához szükséges egyéb dokumentumok az értesítés megküldésekor még nem állnak rendelkezésére, úgy azokat a kézhezvételt követő 3 munkanapon belül </w:t>
      </w:r>
      <w:r w:rsidR="00F21E01">
        <w:rPr>
          <w:rFonts w:ascii="Garamond" w:hAnsi="Garamond" w:cstheme="minorHAnsi"/>
          <w:sz w:val="24"/>
          <w:szCs w:val="24"/>
        </w:rPr>
        <w:t>átadja Megbízott részére.</w:t>
      </w:r>
      <w:r w:rsidR="002951B4">
        <w:rPr>
          <w:rFonts w:ascii="Garamond" w:hAnsi="Garamond" w:cstheme="minorHAnsi"/>
          <w:sz w:val="24"/>
          <w:szCs w:val="24"/>
        </w:rPr>
        <w:t xml:space="preserve"> </w:t>
      </w:r>
      <w:r w:rsidRPr="00EF665D">
        <w:rPr>
          <w:rFonts w:ascii="Garamond" w:hAnsi="Garamond" w:cstheme="minorHAnsi"/>
          <w:sz w:val="24"/>
          <w:szCs w:val="24"/>
        </w:rPr>
        <w:t xml:space="preserve"> A dokumentumok átadásának elmaradásából, késedelmes teljesítéséből eredő károkért Megbízó a felelős.</w:t>
      </w:r>
    </w:p>
    <w:p w14:paraId="5C841C39" w14:textId="7FF0BF9A" w:rsidR="0084445D" w:rsidRPr="00EF665D" w:rsidRDefault="0084445D" w:rsidP="0084445D">
      <w:pPr>
        <w:spacing w:after="0"/>
        <w:ind w:left="567" w:hanging="567"/>
        <w:rPr>
          <w:rFonts w:ascii="Garamond" w:hAnsi="Garamond" w:cstheme="minorHAnsi"/>
          <w:sz w:val="24"/>
          <w:szCs w:val="24"/>
        </w:rPr>
      </w:pPr>
      <w:r w:rsidRPr="00EF665D">
        <w:rPr>
          <w:rFonts w:ascii="Garamond" w:hAnsi="Garamond" w:cstheme="minorHAnsi"/>
          <w:sz w:val="24"/>
          <w:szCs w:val="24"/>
        </w:rPr>
        <w:t>2.4.</w:t>
      </w:r>
      <w:r w:rsidRPr="00EF665D">
        <w:rPr>
          <w:rFonts w:ascii="Garamond" w:hAnsi="Garamond" w:cstheme="minorHAnsi"/>
          <w:sz w:val="24"/>
          <w:szCs w:val="24"/>
        </w:rPr>
        <w:tab/>
        <w:t>Felek megállapodnak abban, hogy Megbízott a Szerződés mindkét fél általi aláírásával egyidejűleg köteles Megbízót tájékoztatni a Szerződés teljesítésében közreműködő személyekről. Ennek elmaradásából, késedelmes teljesítéséből eredő károkért Megbízott a felelős</w:t>
      </w:r>
      <w:r w:rsidR="000F2249">
        <w:rPr>
          <w:rFonts w:ascii="Garamond" w:hAnsi="Garamond" w:cstheme="minorHAnsi"/>
          <w:sz w:val="24"/>
          <w:szCs w:val="24"/>
        </w:rPr>
        <w:t>.</w:t>
      </w:r>
    </w:p>
    <w:p w14:paraId="533BA021" w14:textId="77777777" w:rsidR="0084445D" w:rsidRPr="00EF665D" w:rsidRDefault="0084445D" w:rsidP="0084445D">
      <w:pPr>
        <w:spacing w:after="0"/>
        <w:ind w:left="567" w:hanging="567"/>
        <w:rPr>
          <w:rFonts w:ascii="Garamond" w:hAnsi="Garamond" w:cstheme="minorHAnsi"/>
          <w:sz w:val="24"/>
          <w:szCs w:val="24"/>
        </w:rPr>
      </w:pPr>
      <w:r w:rsidRPr="00EF665D">
        <w:rPr>
          <w:rFonts w:ascii="Garamond" w:hAnsi="Garamond" w:cstheme="minorHAnsi"/>
          <w:sz w:val="24"/>
          <w:szCs w:val="24"/>
        </w:rPr>
        <w:t>2.5.</w:t>
      </w:r>
      <w:r w:rsidRPr="00EF665D">
        <w:rPr>
          <w:rFonts w:ascii="Garamond" w:hAnsi="Garamond" w:cstheme="minorHAnsi"/>
          <w:sz w:val="24"/>
          <w:szCs w:val="24"/>
        </w:rPr>
        <w:tab/>
        <w:t>Felek megállapodnak abban, hogy Megbízó a Megbízott által leadott névlista alapján köteles biztosítani a Szerződés teljesítésében közreműködő személyek részére a telj</w:t>
      </w:r>
      <w:r>
        <w:rPr>
          <w:rFonts w:ascii="Garamond" w:hAnsi="Garamond" w:cstheme="minorHAnsi"/>
          <w:sz w:val="24"/>
          <w:szCs w:val="24"/>
        </w:rPr>
        <w:t>es</w:t>
      </w:r>
      <w:r w:rsidRPr="00EF665D">
        <w:rPr>
          <w:rFonts w:ascii="Garamond" w:hAnsi="Garamond" w:cstheme="minorHAnsi"/>
          <w:sz w:val="24"/>
          <w:szCs w:val="24"/>
        </w:rPr>
        <w:t>ítéssel érintett telephelyekre való bejutását lehetőségét.  Ennek elmaradásából, késedelmes teljesítéséb</w:t>
      </w:r>
      <w:r>
        <w:rPr>
          <w:rFonts w:ascii="Garamond" w:hAnsi="Garamond" w:cstheme="minorHAnsi"/>
          <w:sz w:val="24"/>
          <w:szCs w:val="24"/>
        </w:rPr>
        <w:t>ő</w:t>
      </w:r>
      <w:r w:rsidRPr="00EF665D">
        <w:rPr>
          <w:rFonts w:ascii="Garamond" w:hAnsi="Garamond" w:cstheme="minorHAnsi"/>
          <w:sz w:val="24"/>
          <w:szCs w:val="24"/>
        </w:rPr>
        <w:t>l eredő károkért Megbízó a felelős.</w:t>
      </w:r>
    </w:p>
    <w:p w14:paraId="317B01A2" w14:textId="77777777" w:rsidR="0084445D" w:rsidRPr="00EF665D" w:rsidRDefault="0084445D" w:rsidP="0084445D">
      <w:pPr>
        <w:spacing w:after="0"/>
        <w:ind w:left="567" w:hanging="567"/>
        <w:rPr>
          <w:rFonts w:ascii="Garamond" w:hAnsi="Garamond" w:cstheme="minorHAnsi"/>
          <w:sz w:val="24"/>
          <w:szCs w:val="24"/>
        </w:rPr>
      </w:pPr>
      <w:r w:rsidRPr="00EF665D">
        <w:rPr>
          <w:rFonts w:ascii="Garamond" w:hAnsi="Garamond" w:cstheme="minorHAnsi"/>
          <w:sz w:val="24"/>
          <w:szCs w:val="24"/>
        </w:rPr>
        <w:lastRenderedPageBreak/>
        <w:t>2.6.</w:t>
      </w:r>
      <w:r w:rsidRPr="00EF665D">
        <w:rPr>
          <w:rFonts w:ascii="Garamond" w:hAnsi="Garamond" w:cstheme="minorHAnsi"/>
          <w:sz w:val="24"/>
          <w:szCs w:val="24"/>
        </w:rPr>
        <w:tab/>
        <w:t>Felek megállapodnak, hogy Megbízott – rendkívüli esemény bekövetkezése esetén - Megbízó értesítésétől számított ….. órán belül biztosítja az érintett szakági műszaki ellenőr jelenlétét a Megbízó által megjelölt beruházás helyszínén.</w:t>
      </w:r>
    </w:p>
    <w:p w14:paraId="56FA700D" w14:textId="77777777" w:rsidR="0084445D" w:rsidRPr="00EF665D" w:rsidRDefault="0084445D" w:rsidP="0084445D">
      <w:pPr>
        <w:spacing w:after="0"/>
        <w:ind w:left="567" w:hanging="567"/>
        <w:rPr>
          <w:rFonts w:ascii="Garamond" w:hAnsi="Garamond" w:cstheme="minorHAnsi"/>
          <w:sz w:val="24"/>
          <w:szCs w:val="24"/>
        </w:rPr>
      </w:pPr>
      <w:r w:rsidRPr="00EF665D">
        <w:rPr>
          <w:rFonts w:ascii="Garamond" w:hAnsi="Garamond" w:cstheme="minorHAnsi"/>
          <w:sz w:val="24"/>
          <w:szCs w:val="24"/>
        </w:rPr>
        <w:t>2.7.</w:t>
      </w:r>
      <w:r w:rsidRPr="00EF665D">
        <w:rPr>
          <w:rFonts w:ascii="Garamond" w:hAnsi="Garamond" w:cstheme="minorHAnsi"/>
          <w:sz w:val="24"/>
          <w:szCs w:val="24"/>
        </w:rPr>
        <w:tab/>
        <w:t>A Megbízott kijelenti, hogy rendelkezik a műszaki leírásban megjelölt szakági műszaki ellenőri tevékenységek folytatásához szükséges szakértelemmel és engedélyekkel, továbbá szavatolja, hogy az engedélyekkel a szerződés teljes időtartama alatt rendelkezni fog.</w:t>
      </w:r>
    </w:p>
    <w:p w14:paraId="60A99882" w14:textId="2E30DF75" w:rsidR="0084445D" w:rsidRDefault="0084445D" w:rsidP="0084445D">
      <w:pPr>
        <w:spacing w:after="0"/>
        <w:ind w:left="567" w:hanging="567"/>
        <w:rPr>
          <w:rFonts w:ascii="Garamond" w:hAnsi="Garamond" w:cstheme="minorHAnsi"/>
          <w:sz w:val="24"/>
          <w:szCs w:val="24"/>
        </w:rPr>
      </w:pPr>
      <w:r w:rsidRPr="00EF665D">
        <w:rPr>
          <w:rFonts w:ascii="Garamond" w:hAnsi="Garamond" w:cstheme="minorHAnsi"/>
          <w:sz w:val="24"/>
          <w:szCs w:val="24"/>
        </w:rPr>
        <w:t>2.8.</w:t>
      </w:r>
      <w:r w:rsidRPr="00EF665D">
        <w:rPr>
          <w:rFonts w:ascii="Garamond" w:hAnsi="Garamond" w:cstheme="minorHAnsi"/>
          <w:sz w:val="24"/>
          <w:szCs w:val="24"/>
        </w:rPr>
        <w:tab/>
        <w:t xml:space="preserve">A Megbízott kijelenti, hogy a tevékenysége végzése tekintetében a szerződés teljes időtartamára vonatkozóan </w:t>
      </w:r>
      <w:r w:rsidR="00602950">
        <w:rPr>
          <w:rFonts w:ascii="Garamond" w:hAnsi="Garamond" w:cstheme="minorHAnsi"/>
          <w:sz w:val="24"/>
          <w:szCs w:val="24"/>
        </w:rPr>
        <w:t>1</w:t>
      </w:r>
      <w:r w:rsidR="00095373" w:rsidRPr="00095373">
        <w:rPr>
          <w:rFonts w:ascii="Garamond" w:hAnsi="Garamond" w:cstheme="minorHAnsi"/>
          <w:sz w:val="24"/>
          <w:szCs w:val="24"/>
        </w:rPr>
        <w:t>.</w:t>
      </w:r>
      <w:r w:rsidR="00602950">
        <w:rPr>
          <w:rFonts w:ascii="Garamond" w:hAnsi="Garamond" w:cstheme="minorHAnsi"/>
          <w:sz w:val="24"/>
          <w:szCs w:val="24"/>
        </w:rPr>
        <w:t>5</w:t>
      </w:r>
      <w:r w:rsidR="00095373" w:rsidRPr="00095373">
        <w:rPr>
          <w:rFonts w:ascii="Garamond" w:hAnsi="Garamond" w:cstheme="minorHAnsi"/>
          <w:sz w:val="24"/>
          <w:szCs w:val="24"/>
        </w:rPr>
        <w:t xml:space="preserve">00.000 Ft/káresemény és </w:t>
      </w:r>
      <w:r w:rsidR="00602950">
        <w:rPr>
          <w:rFonts w:ascii="Garamond" w:hAnsi="Garamond" w:cstheme="minorHAnsi"/>
          <w:sz w:val="24"/>
          <w:szCs w:val="24"/>
        </w:rPr>
        <w:t>5</w:t>
      </w:r>
      <w:r w:rsidR="00095373" w:rsidRPr="00095373">
        <w:rPr>
          <w:rFonts w:ascii="Garamond" w:hAnsi="Garamond" w:cstheme="minorHAnsi"/>
          <w:sz w:val="24"/>
          <w:szCs w:val="24"/>
        </w:rPr>
        <w:t xml:space="preserve">.000.000 Ft/év </w:t>
      </w:r>
      <w:r w:rsidRPr="00EF665D">
        <w:rPr>
          <w:rFonts w:ascii="Garamond" w:hAnsi="Garamond" w:cstheme="minorHAnsi"/>
          <w:sz w:val="24"/>
          <w:szCs w:val="24"/>
        </w:rPr>
        <w:t>felelősségbiztosítással rendelkezik.</w:t>
      </w:r>
    </w:p>
    <w:p w14:paraId="22608F92" w14:textId="77777777" w:rsidR="00BC4343" w:rsidRDefault="00BC4343" w:rsidP="0084445D">
      <w:pPr>
        <w:spacing w:after="0"/>
        <w:ind w:left="567" w:hanging="567"/>
        <w:rPr>
          <w:rFonts w:ascii="Garamond" w:hAnsi="Garamond" w:cstheme="minorHAnsi"/>
          <w:sz w:val="24"/>
          <w:szCs w:val="24"/>
        </w:rPr>
      </w:pPr>
    </w:p>
    <w:p w14:paraId="6D709B71" w14:textId="7D1B5EDE" w:rsidR="00BC4343" w:rsidRPr="008A7D20" w:rsidRDefault="000C3F07" w:rsidP="0084445D">
      <w:pPr>
        <w:spacing w:after="0"/>
        <w:ind w:left="567" w:hanging="567"/>
        <w:rPr>
          <w:rFonts w:ascii="Garamond" w:hAnsi="Garamond" w:cstheme="minorHAnsi"/>
          <w:b/>
          <w:sz w:val="24"/>
          <w:szCs w:val="24"/>
        </w:rPr>
      </w:pPr>
      <w:r>
        <w:rPr>
          <w:rFonts w:ascii="Garamond" w:hAnsi="Garamond" w:cstheme="minorHAnsi"/>
          <w:b/>
          <w:sz w:val="24"/>
          <w:szCs w:val="24"/>
        </w:rPr>
        <w:t xml:space="preserve">Az </w:t>
      </w:r>
      <w:r w:rsidR="00BC4343" w:rsidRPr="008A7D20">
        <w:rPr>
          <w:rFonts w:ascii="Garamond" w:hAnsi="Garamond" w:cstheme="minorHAnsi"/>
          <w:b/>
          <w:sz w:val="24"/>
          <w:szCs w:val="24"/>
        </w:rPr>
        <w:t>Opciós Beruházás műszaki ellenőrzése</w:t>
      </w:r>
    </w:p>
    <w:p w14:paraId="2EC1D348" w14:textId="62027063" w:rsidR="00BC4343" w:rsidRDefault="00BC4343" w:rsidP="0084445D">
      <w:pPr>
        <w:spacing w:after="0"/>
        <w:ind w:left="567" w:hanging="567"/>
        <w:rPr>
          <w:rFonts w:ascii="Garamond" w:hAnsi="Garamond" w:cstheme="minorHAnsi"/>
          <w:sz w:val="24"/>
          <w:szCs w:val="24"/>
        </w:rPr>
      </w:pPr>
      <w:r>
        <w:rPr>
          <w:rFonts w:ascii="Garamond" w:hAnsi="Garamond" w:cstheme="minorHAnsi"/>
          <w:sz w:val="24"/>
          <w:szCs w:val="24"/>
        </w:rPr>
        <w:t>2.9.</w:t>
      </w:r>
      <w:r>
        <w:rPr>
          <w:rFonts w:ascii="Garamond" w:hAnsi="Garamond" w:cstheme="minorHAnsi"/>
          <w:sz w:val="24"/>
          <w:szCs w:val="24"/>
        </w:rPr>
        <w:tab/>
        <w:t xml:space="preserve">Felek megállapodnak, hogy amennyiben Megbízó a műszaki leírásban rögzített Opciós Beruházások műszaki ellenőrzését </w:t>
      </w:r>
      <w:r w:rsidR="004C23A6">
        <w:rPr>
          <w:rFonts w:ascii="Garamond" w:hAnsi="Garamond" w:cstheme="minorHAnsi"/>
          <w:sz w:val="24"/>
          <w:szCs w:val="24"/>
        </w:rPr>
        <w:t>kívánja megrendelni, úgy az adott Opciós Beruházás műszaki ellenőrzése kapcsán írásbeli megrendelést küld Megbízott részére.</w:t>
      </w:r>
    </w:p>
    <w:p w14:paraId="511F0772" w14:textId="23F951DD" w:rsidR="004C23A6" w:rsidRDefault="004C23A6" w:rsidP="0084445D">
      <w:pPr>
        <w:spacing w:after="0"/>
        <w:ind w:left="567" w:hanging="567"/>
        <w:rPr>
          <w:rFonts w:ascii="Garamond" w:hAnsi="Garamond" w:cstheme="minorHAnsi"/>
          <w:sz w:val="24"/>
          <w:szCs w:val="24"/>
        </w:rPr>
      </w:pPr>
      <w:r>
        <w:rPr>
          <w:rFonts w:ascii="Garamond" w:hAnsi="Garamond" w:cstheme="minorHAnsi"/>
          <w:sz w:val="24"/>
          <w:szCs w:val="24"/>
        </w:rPr>
        <w:t>2.10.</w:t>
      </w:r>
      <w:r>
        <w:rPr>
          <w:rFonts w:ascii="Garamond" w:hAnsi="Garamond" w:cstheme="minorHAnsi"/>
          <w:sz w:val="24"/>
          <w:szCs w:val="24"/>
        </w:rPr>
        <w:tab/>
        <w:t xml:space="preserve">Felek megállapodnak, hogy Megbízó a megrendelésben köteles a műszaki leírásban meghatározottak szerint egyedileg beazonosítani az Opciós Beruházást, amelynek vonatkozásában a műszaki ellenőrzést megrendelni, továbbá köteles megadni a teljesítés </w:t>
      </w:r>
      <w:r w:rsidR="000C3F07">
        <w:rPr>
          <w:rFonts w:ascii="Garamond" w:hAnsi="Garamond" w:cstheme="minorHAnsi"/>
          <w:sz w:val="24"/>
          <w:szCs w:val="24"/>
        </w:rPr>
        <w:t xml:space="preserve">helyét, </w:t>
      </w:r>
      <w:r>
        <w:rPr>
          <w:rFonts w:ascii="Garamond" w:hAnsi="Garamond" w:cstheme="minorHAnsi"/>
          <w:sz w:val="24"/>
          <w:szCs w:val="24"/>
        </w:rPr>
        <w:t>kezdőnapját</w:t>
      </w:r>
      <w:r w:rsidR="000F2249">
        <w:rPr>
          <w:rFonts w:ascii="Garamond" w:hAnsi="Garamond" w:cstheme="minorHAnsi"/>
          <w:sz w:val="24"/>
          <w:szCs w:val="24"/>
        </w:rPr>
        <w:t>.</w:t>
      </w:r>
    </w:p>
    <w:p w14:paraId="3BEEBF25" w14:textId="7D9D784B" w:rsidR="004C23A6" w:rsidRDefault="004C23A6" w:rsidP="0084445D">
      <w:pPr>
        <w:spacing w:after="0"/>
        <w:ind w:left="567" w:hanging="567"/>
        <w:rPr>
          <w:rFonts w:ascii="Garamond" w:hAnsi="Garamond" w:cstheme="minorHAnsi"/>
          <w:sz w:val="24"/>
          <w:szCs w:val="24"/>
        </w:rPr>
      </w:pPr>
      <w:r>
        <w:rPr>
          <w:rFonts w:ascii="Garamond" w:hAnsi="Garamond" w:cstheme="minorHAnsi"/>
          <w:sz w:val="24"/>
          <w:szCs w:val="24"/>
        </w:rPr>
        <w:t xml:space="preserve">2.11. Felek Megállapodnak, hogy Megbízó </w:t>
      </w:r>
      <w:r>
        <w:rPr>
          <w:rFonts w:ascii="Garamond" w:hAnsi="Garamond" w:cstheme="minorHAnsi"/>
          <w:sz w:val="24"/>
          <w:szCs w:val="24"/>
        </w:rPr>
        <w:t>megrendelésre feljogosított képviselője: ……..</w:t>
      </w:r>
    </w:p>
    <w:p w14:paraId="374E0D0B" w14:textId="3B4813AF" w:rsidR="004C23A6" w:rsidRDefault="004C23A6" w:rsidP="0084445D">
      <w:pPr>
        <w:spacing w:after="0"/>
        <w:ind w:left="567" w:hanging="567"/>
        <w:rPr>
          <w:rFonts w:ascii="Garamond" w:hAnsi="Garamond" w:cstheme="minorHAnsi"/>
          <w:sz w:val="24"/>
          <w:szCs w:val="24"/>
        </w:rPr>
      </w:pPr>
      <w:r>
        <w:rPr>
          <w:rFonts w:ascii="Garamond" w:hAnsi="Garamond" w:cstheme="minorHAnsi"/>
          <w:sz w:val="24"/>
          <w:szCs w:val="24"/>
        </w:rPr>
        <w:t xml:space="preserve">2.12. Felek megállapodnak, hogy Megbízó opciós jogával </w:t>
      </w:r>
      <w:r w:rsidR="00F72B58">
        <w:rPr>
          <w:rFonts w:ascii="Garamond" w:hAnsi="Garamond" w:cstheme="minorHAnsi"/>
          <w:sz w:val="24"/>
          <w:szCs w:val="24"/>
        </w:rPr>
        <w:t xml:space="preserve">a szerződés </w:t>
      </w:r>
      <w:r w:rsidR="00B72E5D">
        <w:rPr>
          <w:rFonts w:ascii="Garamond" w:hAnsi="Garamond" w:cstheme="minorHAnsi"/>
          <w:sz w:val="24"/>
          <w:szCs w:val="24"/>
        </w:rPr>
        <w:t>hatályba lépésétől</w:t>
      </w:r>
      <w:r w:rsidR="00F72B58">
        <w:rPr>
          <w:rFonts w:ascii="Garamond" w:hAnsi="Garamond" w:cstheme="minorHAnsi"/>
          <w:sz w:val="24"/>
          <w:szCs w:val="24"/>
        </w:rPr>
        <w:t xml:space="preserve"> számított 1 évig élhet. </w:t>
      </w:r>
      <w:r w:rsidR="00ED7683">
        <w:rPr>
          <w:rFonts w:ascii="Garamond" w:hAnsi="Garamond" w:cstheme="minorHAnsi"/>
          <w:sz w:val="24"/>
          <w:szCs w:val="24"/>
        </w:rPr>
        <w:t>.</w:t>
      </w:r>
    </w:p>
    <w:p w14:paraId="47B81F81" w14:textId="063FAF14" w:rsidR="004C23A6" w:rsidRDefault="004C23A6" w:rsidP="0084445D">
      <w:pPr>
        <w:spacing w:after="0"/>
        <w:ind w:left="567" w:hanging="567"/>
        <w:rPr>
          <w:rFonts w:ascii="Garamond" w:hAnsi="Garamond" w:cstheme="minorHAnsi"/>
          <w:sz w:val="24"/>
          <w:szCs w:val="24"/>
        </w:rPr>
      </w:pPr>
      <w:r>
        <w:rPr>
          <w:rFonts w:ascii="Garamond" w:hAnsi="Garamond" w:cstheme="minorHAnsi"/>
          <w:sz w:val="24"/>
          <w:szCs w:val="24"/>
        </w:rPr>
        <w:t xml:space="preserve">2.13.Felek megállapodnak, hogy Szerződés 2.2-2.7. pontjai az Opciós Beruházások műszaki ellenőrzése vonatkozásában is </w:t>
      </w:r>
      <w:r w:rsidR="00AC133B">
        <w:rPr>
          <w:rFonts w:ascii="Garamond" w:hAnsi="Garamond" w:cstheme="minorHAnsi"/>
          <w:sz w:val="24"/>
          <w:szCs w:val="24"/>
        </w:rPr>
        <w:t>alkal</w:t>
      </w:r>
      <w:r>
        <w:rPr>
          <w:rFonts w:ascii="Garamond" w:hAnsi="Garamond" w:cstheme="minorHAnsi"/>
          <w:sz w:val="24"/>
          <w:szCs w:val="24"/>
        </w:rPr>
        <w:t xml:space="preserve">mazandók. </w:t>
      </w:r>
    </w:p>
    <w:p w14:paraId="69C3FBC3" w14:textId="77777777" w:rsidR="00BC4343" w:rsidRPr="00EF665D" w:rsidRDefault="00BC4343" w:rsidP="0084445D">
      <w:pPr>
        <w:spacing w:after="0"/>
        <w:ind w:left="567" w:hanging="567"/>
        <w:rPr>
          <w:rFonts w:ascii="Garamond" w:hAnsi="Garamond" w:cstheme="minorHAnsi"/>
          <w:sz w:val="24"/>
          <w:szCs w:val="24"/>
        </w:rPr>
      </w:pPr>
    </w:p>
    <w:p w14:paraId="654CA1BE" w14:textId="77777777" w:rsidR="0084445D" w:rsidRPr="00EF665D" w:rsidRDefault="0084445D" w:rsidP="0084445D">
      <w:pPr>
        <w:spacing w:before="720" w:after="0"/>
        <w:ind w:left="426" w:hanging="426"/>
        <w:rPr>
          <w:rFonts w:ascii="Garamond" w:hAnsi="Garamond" w:cstheme="minorHAnsi"/>
          <w:b/>
          <w:caps/>
          <w:sz w:val="24"/>
          <w:szCs w:val="24"/>
        </w:rPr>
      </w:pPr>
      <w:r w:rsidRPr="00EF665D">
        <w:rPr>
          <w:rFonts w:ascii="Garamond" w:hAnsi="Garamond" w:cstheme="minorHAnsi"/>
          <w:b/>
          <w:caps/>
          <w:sz w:val="24"/>
          <w:szCs w:val="24"/>
        </w:rPr>
        <w:t>3.</w:t>
      </w:r>
      <w:r w:rsidRPr="00EF665D">
        <w:rPr>
          <w:rFonts w:ascii="Garamond" w:hAnsi="Garamond" w:cstheme="minorHAnsi"/>
          <w:b/>
          <w:caps/>
          <w:sz w:val="24"/>
          <w:szCs w:val="24"/>
        </w:rPr>
        <w:tab/>
        <w:t>Megbízási díj, számlázás, fizetés módja</w:t>
      </w:r>
    </w:p>
    <w:p w14:paraId="47E5F327" w14:textId="04F02B66" w:rsidR="0084445D" w:rsidRPr="00EF665D" w:rsidRDefault="0084445D" w:rsidP="0084445D">
      <w:pPr>
        <w:pStyle w:val="Listaszerbekezds"/>
        <w:spacing w:after="0"/>
        <w:ind w:left="567" w:hanging="567"/>
        <w:rPr>
          <w:rFonts w:ascii="Garamond" w:hAnsi="Garamond" w:cs="Calibri"/>
          <w:sz w:val="24"/>
          <w:szCs w:val="24"/>
        </w:rPr>
      </w:pPr>
      <w:r w:rsidRPr="00EF665D">
        <w:rPr>
          <w:rFonts w:ascii="Garamond" w:hAnsi="Garamond"/>
          <w:sz w:val="24"/>
          <w:szCs w:val="24"/>
        </w:rPr>
        <w:t>3.1.</w:t>
      </w:r>
      <w:r w:rsidRPr="00EF665D">
        <w:rPr>
          <w:rFonts w:ascii="Garamond" w:hAnsi="Garamond"/>
          <w:sz w:val="24"/>
          <w:szCs w:val="24"/>
        </w:rPr>
        <w:tab/>
        <w:t>Felek megállapodnak abban, hogy a Megbízottat a</w:t>
      </w:r>
      <w:r w:rsidR="00AC133B">
        <w:rPr>
          <w:rFonts w:ascii="Garamond" w:hAnsi="Garamond"/>
          <w:sz w:val="24"/>
          <w:szCs w:val="24"/>
        </w:rPr>
        <w:t xml:space="preserve"> Beruházáshoz kapcsolódó műszaki ellenőrzési feladatok</w:t>
      </w:r>
      <w:r w:rsidRPr="00EF665D">
        <w:rPr>
          <w:rFonts w:ascii="Garamond" w:hAnsi="Garamond"/>
          <w:sz w:val="24"/>
          <w:szCs w:val="24"/>
        </w:rPr>
        <w:t xml:space="preserve"> szerződés szerinti teljesítésének ellenérték</w:t>
      </w:r>
      <w:r w:rsidR="00FD682E">
        <w:rPr>
          <w:rFonts w:ascii="Garamond" w:hAnsi="Garamond"/>
          <w:sz w:val="24"/>
          <w:szCs w:val="24"/>
        </w:rPr>
        <w:t>ek</w:t>
      </w:r>
      <w:r w:rsidRPr="00EF665D">
        <w:rPr>
          <w:rFonts w:ascii="Garamond" w:hAnsi="Garamond"/>
          <w:sz w:val="24"/>
          <w:szCs w:val="24"/>
        </w:rPr>
        <w:t xml:space="preserve">ént: </w:t>
      </w:r>
    </w:p>
    <w:p w14:paraId="089D826C" w14:textId="1E577ADD" w:rsidR="0084445D" w:rsidRPr="000913F7" w:rsidRDefault="0084445D" w:rsidP="008A7D20">
      <w:pPr>
        <w:pStyle w:val="Listaszerbekezds"/>
        <w:spacing w:after="0"/>
        <w:ind w:left="1134" w:hanging="567"/>
        <w:jc w:val="center"/>
        <w:rPr>
          <w:rFonts w:ascii="Garamond" w:eastAsia="Times New Roman" w:hAnsi="Garamond"/>
          <w:sz w:val="24"/>
          <w:szCs w:val="24"/>
        </w:rPr>
      </w:pPr>
      <w:r w:rsidRPr="000913F7">
        <w:rPr>
          <w:rFonts w:ascii="Garamond" w:eastAsia="Times New Roman" w:hAnsi="Garamond"/>
          <w:sz w:val="24"/>
          <w:szCs w:val="24"/>
        </w:rPr>
        <w:t>nettó ……. Ft+ÁFA</w:t>
      </w:r>
    </w:p>
    <w:p w14:paraId="4173EBDF" w14:textId="172CA175" w:rsidR="00AC133B" w:rsidRPr="000913F7" w:rsidRDefault="0084445D" w:rsidP="003A41BD">
      <w:pPr>
        <w:spacing w:after="0"/>
        <w:ind w:left="567"/>
        <w:rPr>
          <w:rFonts w:ascii="Garamond" w:eastAsia="Times New Roman" w:hAnsi="Garamond"/>
          <w:sz w:val="24"/>
          <w:szCs w:val="24"/>
        </w:rPr>
      </w:pPr>
      <w:r w:rsidRPr="000913F7">
        <w:rPr>
          <w:rFonts w:ascii="Garamond" w:eastAsia="Times New Roman" w:hAnsi="Garamond"/>
          <w:sz w:val="24"/>
          <w:szCs w:val="24"/>
        </w:rPr>
        <w:t>megbízási díj illeti meg.</w:t>
      </w:r>
    </w:p>
    <w:p w14:paraId="263AB802" w14:textId="7C8B06FE" w:rsidR="00AC133B" w:rsidRDefault="0084445D" w:rsidP="0084445D">
      <w:pPr>
        <w:tabs>
          <w:tab w:val="left" w:pos="0"/>
        </w:tabs>
        <w:spacing w:after="0"/>
        <w:ind w:left="567" w:hanging="567"/>
        <w:rPr>
          <w:rFonts w:ascii="Garamond" w:eastAsia="Times New Roman" w:hAnsi="Garamond"/>
          <w:sz w:val="24"/>
          <w:szCs w:val="24"/>
        </w:rPr>
      </w:pPr>
      <w:r w:rsidRPr="000913F7">
        <w:rPr>
          <w:rFonts w:ascii="Garamond" w:eastAsia="Times New Roman" w:hAnsi="Garamond"/>
          <w:sz w:val="24"/>
          <w:szCs w:val="24"/>
        </w:rPr>
        <w:t>3.2.</w:t>
      </w:r>
      <w:r w:rsidRPr="000913F7">
        <w:rPr>
          <w:rFonts w:ascii="Garamond" w:eastAsia="Times New Roman" w:hAnsi="Garamond"/>
          <w:sz w:val="24"/>
          <w:szCs w:val="24"/>
        </w:rPr>
        <w:tab/>
      </w:r>
      <w:r w:rsidR="00AC133B">
        <w:rPr>
          <w:rFonts w:ascii="Garamond" w:eastAsia="Times New Roman" w:hAnsi="Garamond"/>
          <w:sz w:val="24"/>
          <w:szCs w:val="24"/>
        </w:rPr>
        <w:t>Felek megállapodnak, hogy az Opciós Beruházásokkal kapcsolatos műszaki ellenőrzési feladatok szerződés szerinti teljesítésének ellenértékét Opciós Beruházásonként a jelen szerződés mellékletét képező műszaki leírás tartalmazza.</w:t>
      </w:r>
    </w:p>
    <w:p w14:paraId="4B1EC989" w14:textId="4D8EE081" w:rsidR="0084445D" w:rsidRPr="000913F7" w:rsidRDefault="00AC133B" w:rsidP="0084445D">
      <w:pPr>
        <w:tabs>
          <w:tab w:val="left" w:pos="0"/>
        </w:tabs>
        <w:spacing w:after="0"/>
        <w:ind w:left="567" w:hanging="567"/>
        <w:rPr>
          <w:rFonts w:ascii="Garamond" w:eastAsia="Times New Roman" w:hAnsi="Garamond"/>
          <w:sz w:val="24"/>
          <w:szCs w:val="24"/>
        </w:rPr>
      </w:pPr>
      <w:r>
        <w:rPr>
          <w:rFonts w:ascii="Garamond" w:eastAsia="Times New Roman" w:hAnsi="Garamond"/>
          <w:sz w:val="24"/>
          <w:szCs w:val="24"/>
        </w:rPr>
        <w:t>3.3</w:t>
      </w:r>
      <w:r>
        <w:rPr>
          <w:rFonts w:ascii="Garamond" w:eastAsia="Times New Roman" w:hAnsi="Garamond"/>
          <w:sz w:val="24"/>
          <w:szCs w:val="24"/>
        </w:rPr>
        <w:tab/>
      </w:r>
      <w:r w:rsidR="0084445D" w:rsidRPr="000913F7">
        <w:rPr>
          <w:rFonts w:ascii="Garamond" w:eastAsia="Times New Roman" w:hAnsi="Garamond"/>
          <w:sz w:val="24"/>
          <w:szCs w:val="24"/>
        </w:rPr>
        <w:t>Felek megállapodnak abban, hogy a 3.1.</w:t>
      </w:r>
      <w:r>
        <w:rPr>
          <w:rFonts w:ascii="Garamond" w:eastAsia="Times New Roman" w:hAnsi="Garamond"/>
          <w:sz w:val="24"/>
          <w:szCs w:val="24"/>
        </w:rPr>
        <w:t xml:space="preserve"> és 3.2.</w:t>
      </w:r>
      <w:r w:rsidR="0084445D" w:rsidRPr="000913F7">
        <w:rPr>
          <w:rFonts w:ascii="Garamond" w:eastAsia="Times New Roman" w:hAnsi="Garamond"/>
          <w:sz w:val="24"/>
          <w:szCs w:val="24"/>
        </w:rPr>
        <w:t xml:space="preserve"> pont</w:t>
      </w:r>
      <w:r>
        <w:rPr>
          <w:rFonts w:ascii="Garamond" w:eastAsia="Times New Roman" w:hAnsi="Garamond"/>
          <w:sz w:val="24"/>
          <w:szCs w:val="24"/>
        </w:rPr>
        <w:t>ok</w:t>
      </w:r>
      <w:r w:rsidR="0084445D" w:rsidRPr="000913F7">
        <w:rPr>
          <w:rFonts w:ascii="Garamond" w:eastAsia="Times New Roman" w:hAnsi="Garamond"/>
          <w:sz w:val="24"/>
          <w:szCs w:val="24"/>
        </w:rPr>
        <w:t xml:space="preserve">ban foglalt t megbízási díj fix garantált díj, ami tartalmazza </w:t>
      </w:r>
      <w:r w:rsidR="0084445D" w:rsidRPr="00EF665D">
        <w:rPr>
          <w:rFonts w:ascii="Garamond" w:hAnsi="Garamond"/>
          <w:sz w:val="24"/>
          <w:szCs w:val="24"/>
        </w:rPr>
        <w:t>a Megbízottnak a Szerződés teljesítése körében felmerült valamennyi kiadását és költségét, így a Megbízott a Megbízótól további díjazásra nem tarthat igényt.</w:t>
      </w:r>
    </w:p>
    <w:p w14:paraId="77266D93" w14:textId="7D4784BC" w:rsidR="0084445D" w:rsidRPr="000913F7" w:rsidRDefault="0084445D" w:rsidP="0084445D">
      <w:pPr>
        <w:spacing w:after="0"/>
        <w:ind w:left="567" w:hanging="567"/>
        <w:rPr>
          <w:rFonts w:ascii="Garamond" w:eastAsia="Times New Roman" w:hAnsi="Garamond"/>
          <w:sz w:val="24"/>
          <w:szCs w:val="24"/>
        </w:rPr>
      </w:pPr>
      <w:r w:rsidRPr="000913F7">
        <w:rPr>
          <w:rFonts w:ascii="Garamond" w:eastAsia="Times New Roman" w:hAnsi="Garamond"/>
          <w:sz w:val="24"/>
          <w:szCs w:val="24"/>
        </w:rPr>
        <w:t>3.3.</w:t>
      </w:r>
      <w:r w:rsidRPr="000913F7">
        <w:rPr>
          <w:rFonts w:ascii="Garamond" w:eastAsia="Times New Roman" w:hAnsi="Garamond"/>
          <w:sz w:val="24"/>
          <w:szCs w:val="24"/>
        </w:rPr>
        <w:tab/>
        <w:t>Felek megállapodnak abban, hogy a műszaki ellenőri tevékenység elszámolása jelen Szerződésben meghatározottak szerint történik.</w:t>
      </w:r>
    </w:p>
    <w:p w14:paraId="18469452" w14:textId="77777777" w:rsidR="0084445D" w:rsidRPr="00EF665D" w:rsidRDefault="0084445D" w:rsidP="0084445D">
      <w:pPr>
        <w:spacing w:after="0"/>
        <w:rPr>
          <w:rFonts w:ascii="Garamond" w:hAnsi="Garamond" w:cs="Calibri"/>
          <w:b/>
          <w:i/>
          <w:sz w:val="24"/>
          <w:szCs w:val="24"/>
        </w:rPr>
      </w:pPr>
    </w:p>
    <w:p w14:paraId="1F199947" w14:textId="77777777" w:rsidR="008A7D20" w:rsidRDefault="00AC133B" w:rsidP="0084445D">
      <w:pPr>
        <w:spacing w:after="0"/>
        <w:ind w:left="567" w:hanging="567"/>
        <w:rPr>
          <w:rFonts w:ascii="Garamond" w:eastAsia="Times New Roman" w:hAnsi="Garamond"/>
          <w:b/>
          <w:i/>
          <w:sz w:val="24"/>
          <w:szCs w:val="24"/>
        </w:rPr>
      </w:pPr>
      <w:r>
        <w:rPr>
          <w:rFonts w:ascii="Garamond" w:eastAsia="Times New Roman" w:hAnsi="Garamond"/>
          <w:b/>
          <w:i/>
          <w:sz w:val="24"/>
          <w:szCs w:val="24"/>
        </w:rPr>
        <w:t>Beruházás</w:t>
      </w:r>
    </w:p>
    <w:p w14:paraId="3F671F60" w14:textId="1D113FA3" w:rsidR="0084445D" w:rsidRPr="00EF665D" w:rsidRDefault="0084445D" w:rsidP="0084445D">
      <w:pPr>
        <w:spacing w:after="0"/>
        <w:ind w:left="567" w:hanging="567"/>
        <w:rPr>
          <w:rFonts w:ascii="Garamond" w:hAnsi="Garamond"/>
          <w:sz w:val="24"/>
          <w:szCs w:val="24"/>
        </w:rPr>
      </w:pPr>
      <w:r w:rsidRPr="00EF665D">
        <w:rPr>
          <w:rFonts w:ascii="Garamond" w:hAnsi="Garamond"/>
          <w:sz w:val="24"/>
          <w:szCs w:val="24"/>
        </w:rPr>
        <w:t>3.4.</w:t>
      </w:r>
      <w:r w:rsidRPr="00EF665D">
        <w:rPr>
          <w:rFonts w:ascii="Garamond" w:hAnsi="Garamond"/>
          <w:sz w:val="24"/>
          <w:szCs w:val="24"/>
        </w:rPr>
        <w:tab/>
        <w:t>Felek megállapodnak abban, hogy a Megbízott a Beruházás</w:t>
      </w:r>
      <w:r w:rsidR="0083471C">
        <w:rPr>
          <w:rFonts w:ascii="Garamond" w:hAnsi="Garamond"/>
          <w:sz w:val="24"/>
          <w:szCs w:val="24"/>
        </w:rPr>
        <w:t>.</w:t>
      </w:r>
      <w:r w:rsidRPr="00EF665D">
        <w:rPr>
          <w:rFonts w:ascii="Garamond" w:hAnsi="Garamond"/>
          <w:sz w:val="24"/>
          <w:szCs w:val="24"/>
        </w:rPr>
        <w:t xml:space="preserve"> során </w:t>
      </w:r>
      <w:r w:rsidR="00C4623F">
        <w:rPr>
          <w:rFonts w:ascii="Garamond" w:hAnsi="Garamond"/>
          <w:sz w:val="24"/>
          <w:szCs w:val="24"/>
        </w:rPr>
        <w:t>3</w:t>
      </w:r>
      <w:r w:rsidRPr="00EF665D">
        <w:rPr>
          <w:rFonts w:ascii="Garamond" w:hAnsi="Garamond"/>
          <w:sz w:val="24"/>
          <w:szCs w:val="24"/>
        </w:rPr>
        <w:t xml:space="preserve"> db részszámla és 1 db végszámla benyújtására jogosult. </w:t>
      </w:r>
    </w:p>
    <w:p w14:paraId="722B7F43" w14:textId="1855CD3B" w:rsidR="0084445D" w:rsidRPr="00EF665D" w:rsidRDefault="0084445D" w:rsidP="0084445D">
      <w:pPr>
        <w:spacing w:after="0"/>
        <w:ind w:left="567" w:hanging="567"/>
        <w:rPr>
          <w:rFonts w:ascii="Garamond" w:hAnsi="Garamond"/>
          <w:sz w:val="24"/>
          <w:szCs w:val="24"/>
        </w:rPr>
      </w:pPr>
      <w:r w:rsidRPr="00EF665D">
        <w:rPr>
          <w:rFonts w:ascii="Garamond" w:hAnsi="Garamond"/>
          <w:sz w:val="24"/>
          <w:szCs w:val="24"/>
        </w:rPr>
        <w:t>3.5.</w:t>
      </w:r>
      <w:r w:rsidRPr="00EF665D">
        <w:rPr>
          <w:rFonts w:ascii="Garamond" w:hAnsi="Garamond"/>
          <w:sz w:val="24"/>
          <w:szCs w:val="24"/>
        </w:rPr>
        <w:tab/>
        <w:t xml:space="preserve">Felek megállapodnak abban, hogy Megbízott az első részszámlát a Beruházás </w:t>
      </w:r>
      <w:r>
        <w:rPr>
          <w:rFonts w:ascii="Garamond" w:hAnsi="Garamond"/>
          <w:sz w:val="24"/>
          <w:szCs w:val="24"/>
        </w:rPr>
        <w:t xml:space="preserve"> esetében a munkaterület átadásától</w:t>
      </w:r>
      <w:r w:rsidRPr="00EF665D">
        <w:rPr>
          <w:rFonts w:ascii="Garamond" w:hAnsi="Garamond"/>
          <w:sz w:val="24"/>
          <w:szCs w:val="24"/>
        </w:rPr>
        <w:t xml:space="preserve"> számított 90 napot a második részszámlát a 180. napot, </w:t>
      </w:r>
      <w:r w:rsidR="00C4623F">
        <w:rPr>
          <w:rFonts w:ascii="Garamond" w:hAnsi="Garamond"/>
          <w:sz w:val="24"/>
          <w:szCs w:val="24"/>
        </w:rPr>
        <w:t xml:space="preserve">a harmadik részszámlát a 270. napot, </w:t>
      </w:r>
      <w:r w:rsidRPr="00EF665D">
        <w:rPr>
          <w:rFonts w:ascii="Garamond" w:hAnsi="Garamond"/>
          <w:sz w:val="24"/>
          <w:szCs w:val="24"/>
        </w:rPr>
        <w:t>míg a végszámlát a Beruházás kivitelezésének befejezését követően, a</w:t>
      </w:r>
      <w:r>
        <w:rPr>
          <w:rFonts w:ascii="Garamond" w:hAnsi="Garamond"/>
          <w:sz w:val="24"/>
          <w:szCs w:val="24"/>
        </w:rPr>
        <w:t xml:space="preserve"> műszaki</w:t>
      </w:r>
      <w:r w:rsidRPr="00EF665D">
        <w:rPr>
          <w:rFonts w:ascii="Garamond" w:hAnsi="Garamond"/>
          <w:sz w:val="24"/>
          <w:szCs w:val="24"/>
        </w:rPr>
        <w:t xml:space="preserve"> átadás-átvételi eljárás sikeres lezárása után jogosult kiállítani.</w:t>
      </w:r>
    </w:p>
    <w:p w14:paraId="09BE21EF" w14:textId="77777777" w:rsidR="0084445D" w:rsidRPr="00EF665D" w:rsidRDefault="0084445D" w:rsidP="0084445D">
      <w:pPr>
        <w:spacing w:after="0"/>
        <w:ind w:left="567" w:hanging="567"/>
        <w:rPr>
          <w:rFonts w:ascii="Garamond" w:hAnsi="Garamond"/>
          <w:sz w:val="24"/>
          <w:szCs w:val="24"/>
        </w:rPr>
      </w:pPr>
      <w:r w:rsidRPr="00EF665D">
        <w:rPr>
          <w:rFonts w:ascii="Garamond" w:hAnsi="Garamond"/>
          <w:sz w:val="24"/>
          <w:szCs w:val="24"/>
        </w:rPr>
        <w:lastRenderedPageBreak/>
        <w:t>3.6.</w:t>
      </w:r>
      <w:r w:rsidRPr="00EF665D">
        <w:rPr>
          <w:rFonts w:ascii="Garamond" w:hAnsi="Garamond"/>
          <w:sz w:val="24"/>
          <w:szCs w:val="24"/>
        </w:rPr>
        <w:tab/>
        <w:t xml:space="preserve">Felek megállapodnak abban, hogy a részszámlázások alkalmával Megbízott az elvégzett </w:t>
      </w:r>
      <w:r>
        <w:rPr>
          <w:rFonts w:ascii="Garamond" w:hAnsi="Garamond"/>
          <w:sz w:val="24"/>
          <w:szCs w:val="24"/>
        </w:rPr>
        <w:t xml:space="preserve">hiba és hiánymentes </w:t>
      </w:r>
      <w:r w:rsidRPr="00EF665D">
        <w:rPr>
          <w:rFonts w:ascii="Garamond" w:hAnsi="Garamond"/>
          <w:sz w:val="24"/>
          <w:szCs w:val="24"/>
        </w:rPr>
        <w:t>tevékenységek arányának megfelelően jogosult a Megbízási díj arányos részéről számlát kiállítani.</w:t>
      </w:r>
    </w:p>
    <w:p w14:paraId="5E287336" w14:textId="2F3F819A" w:rsidR="0084445D" w:rsidRPr="00EF665D" w:rsidRDefault="0084445D" w:rsidP="0084445D">
      <w:pPr>
        <w:spacing w:after="0"/>
        <w:ind w:left="567" w:hanging="567"/>
        <w:rPr>
          <w:rFonts w:ascii="Garamond" w:hAnsi="Garamond"/>
          <w:sz w:val="24"/>
          <w:szCs w:val="24"/>
        </w:rPr>
      </w:pPr>
      <w:r w:rsidRPr="00EF665D">
        <w:rPr>
          <w:rFonts w:ascii="Garamond" w:hAnsi="Garamond"/>
          <w:sz w:val="24"/>
          <w:szCs w:val="24"/>
        </w:rPr>
        <w:t>3.7.</w:t>
      </w:r>
      <w:r w:rsidRPr="00EF665D">
        <w:rPr>
          <w:rFonts w:ascii="Garamond" w:hAnsi="Garamond"/>
          <w:sz w:val="24"/>
          <w:szCs w:val="24"/>
        </w:rPr>
        <w:tab/>
        <w:t xml:space="preserve">Felek megállapodnak, hogy Megbízó feljogosított képviselője a Beruházás </w:t>
      </w:r>
      <w:r>
        <w:rPr>
          <w:rFonts w:ascii="Garamond" w:hAnsi="Garamond"/>
          <w:sz w:val="24"/>
          <w:szCs w:val="24"/>
        </w:rPr>
        <w:t>esetében a munkaterület átadásától</w:t>
      </w:r>
      <w:r w:rsidRPr="00EF665D">
        <w:rPr>
          <w:rFonts w:ascii="Garamond" w:hAnsi="Garamond"/>
          <w:sz w:val="24"/>
          <w:szCs w:val="24"/>
        </w:rPr>
        <w:t xml:space="preserve"> számított 90.,</w:t>
      </w:r>
      <w:r w:rsidR="00C4623F">
        <w:rPr>
          <w:rFonts w:ascii="Garamond" w:hAnsi="Garamond"/>
          <w:sz w:val="24"/>
          <w:szCs w:val="24"/>
        </w:rPr>
        <w:t xml:space="preserve"> 180</w:t>
      </w:r>
      <w:r w:rsidRPr="00EF665D">
        <w:rPr>
          <w:rFonts w:ascii="Garamond" w:hAnsi="Garamond"/>
          <w:sz w:val="24"/>
          <w:szCs w:val="24"/>
        </w:rPr>
        <w:t xml:space="preserve"> illetve </w:t>
      </w:r>
      <w:r w:rsidR="00C4623F">
        <w:rPr>
          <w:rFonts w:ascii="Garamond" w:hAnsi="Garamond"/>
          <w:sz w:val="24"/>
          <w:szCs w:val="24"/>
        </w:rPr>
        <w:t>27</w:t>
      </w:r>
      <w:r w:rsidRPr="00EF665D">
        <w:rPr>
          <w:rFonts w:ascii="Garamond" w:hAnsi="Garamond"/>
          <w:sz w:val="24"/>
          <w:szCs w:val="24"/>
        </w:rPr>
        <w:t xml:space="preserve">0. napot követő 15 napon belül a Kbt. 135. § (1) bekezdésében meghatározottak szerint részteljesítésigazolást állít ki a Megbízott részére. </w:t>
      </w:r>
    </w:p>
    <w:p w14:paraId="50D8D0F5" w14:textId="77777777" w:rsidR="0084445D" w:rsidRPr="00EF665D" w:rsidRDefault="0084445D" w:rsidP="0084445D">
      <w:pPr>
        <w:spacing w:after="0"/>
        <w:ind w:left="567" w:hanging="567"/>
        <w:rPr>
          <w:rFonts w:ascii="Garamond" w:hAnsi="Garamond"/>
          <w:sz w:val="24"/>
          <w:szCs w:val="24"/>
        </w:rPr>
      </w:pPr>
      <w:r w:rsidRPr="00EF665D">
        <w:rPr>
          <w:rFonts w:ascii="Garamond" w:hAnsi="Garamond"/>
          <w:sz w:val="24"/>
          <w:szCs w:val="24"/>
        </w:rPr>
        <w:t>3.8.</w:t>
      </w:r>
      <w:r w:rsidRPr="00EF665D">
        <w:rPr>
          <w:rFonts w:ascii="Garamond" w:hAnsi="Garamond"/>
          <w:sz w:val="24"/>
          <w:szCs w:val="24"/>
        </w:rPr>
        <w:tab/>
        <w:t xml:space="preserve">A Megbízott a részteljesítésigazolás alapján jogosult a részteljesítéséről számlát kiállítani. </w:t>
      </w:r>
    </w:p>
    <w:p w14:paraId="28D527E3" w14:textId="039F73CE" w:rsidR="0084445D" w:rsidRPr="00EF665D" w:rsidRDefault="0084445D" w:rsidP="0084445D">
      <w:pPr>
        <w:spacing w:after="0"/>
        <w:ind w:left="567" w:hanging="567"/>
        <w:rPr>
          <w:rFonts w:ascii="Garamond" w:hAnsi="Garamond"/>
          <w:sz w:val="24"/>
          <w:szCs w:val="24"/>
        </w:rPr>
      </w:pPr>
      <w:r w:rsidRPr="00EF665D">
        <w:rPr>
          <w:rFonts w:ascii="Garamond" w:hAnsi="Garamond"/>
          <w:sz w:val="24"/>
          <w:szCs w:val="24"/>
        </w:rPr>
        <w:t>3.9.</w:t>
      </w:r>
      <w:r w:rsidRPr="00EF665D">
        <w:rPr>
          <w:rFonts w:ascii="Garamond" w:hAnsi="Garamond"/>
          <w:sz w:val="24"/>
          <w:szCs w:val="24"/>
        </w:rPr>
        <w:tab/>
        <w:t>Felek Megállapodnak, hogy Megbízó feljogosított képviselője a Beruházás  bejezését követő</w:t>
      </w:r>
      <w:r>
        <w:rPr>
          <w:rFonts w:ascii="Garamond" w:hAnsi="Garamond"/>
          <w:sz w:val="24"/>
          <w:szCs w:val="24"/>
        </w:rPr>
        <w:t xml:space="preserve"> műszaki</w:t>
      </w:r>
      <w:r w:rsidRPr="00EF665D">
        <w:rPr>
          <w:rFonts w:ascii="Garamond" w:hAnsi="Garamond"/>
          <w:sz w:val="24"/>
          <w:szCs w:val="24"/>
        </w:rPr>
        <w:t xml:space="preserve"> átadás-átvételi eljárás eredményes lezárását követő 15 napon belül a Kbt. 135. § (1) bekezdésében meghatározottak szerint végteljesítési igazolást állít ki a Megbízott részére. </w:t>
      </w:r>
    </w:p>
    <w:p w14:paraId="15A30DEE" w14:textId="77777777" w:rsidR="0083471C" w:rsidRDefault="0083471C" w:rsidP="0083471C">
      <w:pPr>
        <w:spacing w:after="0"/>
        <w:rPr>
          <w:rFonts w:ascii="Garamond" w:eastAsia="Times New Roman" w:hAnsi="Garamond"/>
          <w:b/>
          <w:i/>
          <w:sz w:val="24"/>
          <w:szCs w:val="24"/>
        </w:rPr>
      </w:pPr>
    </w:p>
    <w:p w14:paraId="146803FD" w14:textId="77777777" w:rsidR="0084445D" w:rsidRPr="00EF665D" w:rsidRDefault="0084445D" w:rsidP="0084445D">
      <w:pPr>
        <w:spacing w:after="0"/>
        <w:ind w:left="567" w:hanging="567"/>
        <w:rPr>
          <w:rFonts w:ascii="Garamond" w:hAnsi="Garamond"/>
          <w:sz w:val="24"/>
          <w:szCs w:val="24"/>
        </w:rPr>
      </w:pPr>
    </w:p>
    <w:p w14:paraId="756DB030" w14:textId="77777777" w:rsidR="0084445D" w:rsidRPr="00EF665D" w:rsidRDefault="0084445D" w:rsidP="0084445D">
      <w:pPr>
        <w:spacing w:after="0"/>
        <w:ind w:left="567" w:hanging="567"/>
        <w:rPr>
          <w:rFonts w:ascii="Garamond" w:hAnsi="Garamond"/>
          <w:sz w:val="24"/>
          <w:szCs w:val="24"/>
        </w:rPr>
      </w:pPr>
    </w:p>
    <w:p w14:paraId="0C0D12E2" w14:textId="47281F67" w:rsidR="0084445D" w:rsidRPr="000913F7" w:rsidRDefault="00ED7683" w:rsidP="0084445D">
      <w:pPr>
        <w:spacing w:after="0"/>
        <w:ind w:left="567" w:hanging="567"/>
        <w:rPr>
          <w:rFonts w:ascii="Garamond" w:eastAsia="Times New Roman" w:hAnsi="Garamond"/>
          <w:b/>
          <w:i/>
          <w:sz w:val="24"/>
          <w:szCs w:val="24"/>
        </w:rPr>
      </w:pPr>
      <w:r>
        <w:rPr>
          <w:rFonts w:ascii="Garamond" w:eastAsia="Times New Roman" w:hAnsi="Garamond"/>
          <w:b/>
          <w:i/>
          <w:sz w:val="24"/>
          <w:szCs w:val="24"/>
        </w:rPr>
        <w:t>Opciós Beruházás</w:t>
      </w:r>
    </w:p>
    <w:p w14:paraId="012F780B" w14:textId="69499D6A" w:rsidR="00ED7683" w:rsidRDefault="0084445D" w:rsidP="0084445D">
      <w:pPr>
        <w:spacing w:after="0"/>
        <w:ind w:left="567" w:hanging="567"/>
        <w:rPr>
          <w:rFonts w:ascii="Garamond" w:hAnsi="Garamond"/>
          <w:sz w:val="24"/>
          <w:szCs w:val="24"/>
        </w:rPr>
      </w:pPr>
      <w:r w:rsidRPr="00EF665D">
        <w:rPr>
          <w:rFonts w:ascii="Garamond" w:hAnsi="Garamond"/>
          <w:sz w:val="24"/>
          <w:szCs w:val="24"/>
        </w:rPr>
        <w:t>3.1</w:t>
      </w:r>
      <w:r w:rsidR="00ED7683">
        <w:rPr>
          <w:rFonts w:ascii="Garamond" w:hAnsi="Garamond"/>
          <w:sz w:val="24"/>
          <w:szCs w:val="24"/>
        </w:rPr>
        <w:t>0</w:t>
      </w:r>
      <w:r w:rsidR="0083471C">
        <w:rPr>
          <w:rFonts w:ascii="Garamond" w:hAnsi="Garamond"/>
          <w:sz w:val="24"/>
          <w:szCs w:val="24"/>
        </w:rPr>
        <w:t>.</w:t>
      </w:r>
      <w:r w:rsidRPr="00EF665D">
        <w:rPr>
          <w:rFonts w:ascii="Garamond" w:hAnsi="Garamond"/>
          <w:sz w:val="24"/>
          <w:szCs w:val="24"/>
        </w:rPr>
        <w:tab/>
        <w:t>Felek megállapodnak abban, hogy a Megbízott a</w:t>
      </w:r>
      <w:r w:rsidR="00ED7683">
        <w:rPr>
          <w:rFonts w:ascii="Garamond" w:hAnsi="Garamond"/>
          <w:sz w:val="24"/>
          <w:szCs w:val="24"/>
        </w:rPr>
        <w:t>z Opciós</w:t>
      </w:r>
      <w:r w:rsidRPr="00EF665D">
        <w:rPr>
          <w:rFonts w:ascii="Garamond" w:hAnsi="Garamond"/>
          <w:sz w:val="24"/>
          <w:szCs w:val="24"/>
        </w:rPr>
        <w:t xml:space="preserve"> Beruházás</w:t>
      </w:r>
      <w:r w:rsidR="00ED7683">
        <w:rPr>
          <w:rFonts w:ascii="Garamond" w:hAnsi="Garamond"/>
          <w:sz w:val="24"/>
          <w:szCs w:val="24"/>
        </w:rPr>
        <w:t>ok tekintetében Beruházásonként jogosult az elvégzett tevékenységről számlát kiállítani.</w:t>
      </w:r>
      <w:r w:rsidRPr="00EF665D">
        <w:rPr>
          <w:rFonts w:ascii="Garamond" w:hAnsi="Garamond"/>
          <w:sz w:val="24"/>
          <w:szCs w:val="24"/>
        </w:rPr>
        <w:t xml:space="preserve"> </w:t>
      </w:r>
    </w:p>
    <w:p w14:paraId="6F2C4DEB" w14:textId="56411B8A" w:rsidR="0084445D" w:rsidRPr="00EF665D" w:rsidRDefault="00ED7683" w:rsidP="003A41BD">
      <w:pPr>
        <w:spacing w:after="0"/>
        <w:ind w:left="567" w:hanging="567"/>
        <w:rPr>
          <w:rFonts w:ascii="Garamond" w:hAnsi="Garamond"/>
          <w:sz w:val="24"/>
          <w:szCs w:val="24"/>
        </w:rPr>
      </w:pPr>
      <w:r>
        <w:rPr>
          <w:rFonts w:ascii="Garamond" w:hAnsi="Garamond"/>
          <w:sz w:val="24"/>
          <w:szCs w:val="24"/>
        </w:rPr>
        <w:t>3.11</w:t>
      </w:r>
      <w:r>
        <w:rPr>
          <w:rFonts w:ascii="Garamond" w:hAnsi="Garamond"/>
          <w:sz w:val="24"/>
          <w:szCs w:val="24"/>
        </w:rPr>
        <w:tab/>
        <w:t xml:space="preserve">Felek megállapodnak, hogy Megbízott számlát az adott Opciós Beruházás kivitelezésének </w:t>
      </w:r>
      <w:r w:rsidR="0084445D" w:rsidRPr="00EF665D">
        <w:rPr>
          <w:rFonts w:ascii="Garamond" w:hAnsi="Garamond"/>
          <w:sz w:val="24"/>
          <w:szCs w:val="24"/>
        </w:rPr>
        <w:t xml:space="preserve">befejezését követően, az </w:t>
      </w:r>
      <w:r w:rsidR="0084445D">
        <w:rPr>
          <w:rFonts w:ascii="Garamond" w:hAnsi="Garamond"/>
          <w:sz w:val="24"/>
          <w:szCs w:val="24"/>
        </w:rPr>
        <w:t xml:space="preserve">műszaki </w:t>
      </w:r>
      <w:r w:rsidR="0084445D" w:rsidRPr="00EF665D">
        <w:rPr>
          <w:rFonts w:ascii="Garamond" w:hAnsi="Garamond"/>
          <w:sz w:val="24"/>
          <w:szCs w:val="24"/>
        </w:rPr>
        <w:t>átadás-átvételi eljárás sikeres lezárása után jogosult kiállítani.</w:t>
      </w:r>
    </w:p>
    <w:p w14:paraId="12EE661F" w14:textId="4BC0059E" w:rsidR="0084445D" w:rsidRPr="00EF665D" w:rsidRDefault="0084445D" w:rsidP="0084445D">
      <w:pPr>
        <w:spacing w:after="0"/>
        <w:ind w:left="567" w:hanging="567"/>
        <w:rPr>
          <w:rFonts w:ascii="Garamond" w:hAnsi="Garamond"/>
          <w:sz w:val="24"/>
          <w:szCs w:val="24"/>
        </w:rPr>
      </w:pPr>
      <w:r w:rsidRPr="00EF665D">
        <w:rPr>
          <w:rFonts w:ascii="Garamond" w:hAnsi="Garamond"/>
          <w:sz w:val="24"/>
          <w:szCs w:val="24"/>
        </w:rPr>
        <w:t>3.1</w:t>
      </w:r>
      <w:r w:rsidR="00ED7683">
        <w:rPr>
          <w:rFonts w:ascii="Garamond" w:hAnsi="Garamond"/>
          <w:sz w:val="24"/>
          <w:szCs w:val="24"/>
        </w:rPr>
        <w:t>2</w:t>
      </w:r>
      <w:r w:rsidRPr="00EF665D">
        <w:rPr>
          <w:rFonts w:ascii="Garamond" w:hAnsi="Garamond"/>
          <w:sz w:val="24"/>
          <w:szCs w:val="24"/>
        </w:rPr>
        <w:t>.</w:t>
      </w:r>
      <w:r w:rsidRPr="00EF665D">
        <w:rPr>
          <w:rFonts w:ascii="Garamond" w:hAnsi="Garamond"/>
          <w:sz w:val="24"/>
          <w:szCs w:val="24"/>
        </w:rPr>
        <w:tab/>
        <w:t xml:space="preserve">Felek megállapodnak, hogy Megbízó feljogosított </w:t>
      </w:r>
      <w:r w:rsidR="00ED7683">
        <w:rPr>
          <w:rFonts w:ascii="Garamond" w:hAnsi="Garamond"/>
          <w:sz w:val="24"/>
          <w:szCs w:val="24"/>
        </w:rPr>
        <w:t xml:space="preserve">a műszaki átadás-átvételi eljárás sikeres lezárását követő 15 napon belül </w:t>
      </w:r>
      <w:r w:rsidRPr="00EF665D">
        <w:rPr>
          <w:rFonts w:ascii="Garamond" w:hAnsi="Garamond"/>
          <w:sz w:val="24"/>
          <w:szCs w:val="24"/>
        </w:rPr>
        <w:t>a Kbt. 135. § (1) bekezdésében meghatározottak szerint teljesítésigazolást állít ki a Megbízott részére</w:t>
      </w:r>
    </w:p>
    <w:p w14:paraId="5ED06FA7" w14:textId="4043273A" w:rsidR="0084445D" w:rsidRPr="00EF665D" w:rsidRDefault="0084445D" w:rsidP="0084445D">
      <w:pPr>
        <w:spacing w:after="0"/>
        <w:ind w:left="567" w:hanging="567"/>
        <w:rPr>
          <w:rFonts w:ascii="Garamond" w:hAnsi="Garamond"/>
          <w:sz w:val="24"/>
          <w:szCs w:val="24"/>
        </w:rPr>
      </w:pPr>
      <w:r w:rsidRPr="00EF665D">
        <w:rPr>
          <w:rFonts w:ascii="Garamond" w:hAnsi="Garamond"/>
          <w:sz w:val="24"/>
          <w:szCs w:val="24"/>
        </w:rPr>
        <w:t>3.</w:t>
      </w:r>
      <w:r w:rsidR="00ED7683">
        <w:rPr>
          <w:rFonts w:ascii="Garamond" w:hAnsi="Garamond"/>
          <w:sz w:val="24"/>
          <w:szCs w:val="24"/>
        </w:rPr>
        <w:t>13</w:t>
      </w:r>
      <w:r w:rsidRPr="00EF665D">
        <w:rPr>
          <w:rFonts w:ascii="Garamond" w:hAnsi="Garamond"/>
          <w:sz w:val="24"/>
          <w:szCs w:val="24"/>
        </w:rPr>
        <w:t>.</w:t>
      </w:r>
      <w:r w:rsidRPr="00EF665D">
        <w:rPr>
          <w:rFonts w:ascii="Garamond" w:hAnsi="Garamond"/>
          <w:sz w:val="24"/>
          <w:szCs w:val="24"/>
        </w:rPr>
        <w:tab/>
        <w:t xml:space="preserve">A Megbízott a teljesítésigazolás alapján jogosult a teljesítéséről számlát kiállítani. </w:t>
      </w:r>
    </w:p>
    <w:p w14:paraId="3E0CF942" w14:textId="77777777" w:rsidR="0084445D" w:rsidRPr="00EF665D" w:rsidRDefault="0084445D" w:rsidP="0084445D">
      <w:pPr>
        <w:spacing w:after="0"/>
        <w:ind w:left="567" w:hanging="567"/>
        <w:rPr>
          <w:rFonts w:ascii="Garamond" w:hAnsi="Garamond"/>
          <w:b/>
          <w:i/>
          <w:sz w:val="24"/>
          <w:szCs w:val="24"/>
        </w:rPr>
      </w:pPr>
    </w:p>
    <w:p w14:paraId="54027ED9" w14:textId="77777777" w:rsidR="0084445D" w:rsidRPr="00EF665D" w:rsidRDefault="0084445D" w:rsidP="0084445D">
      <w:pPr>
        <w:spacing w:after="0"/>
        <w:ind w:left="567" w:hanging="567"/>
        <w:rPr>
          <w:rFonts w:ascii="Garamond" w:hAnsi="Garamond"/>
          <w:b/>
          <w:i/>
          <w:sz w:val="24"/>
          <w:szCs w:val="24"/>
        </w:rPr>
      </w:pPr>
    </w:p>
    <w:p w14:paraId="7EC92AA9" w14:textId="77777777" w:rsidR="0084445D" w:rsidRPr="00EF665D" w:rsidRDefault="0084445D" w:rsidP="0084445D">
      <w:pPr>
        <w:spacing w:after="0"/>
        <w:ind w:left="567" w:hanging="567"/>
        <w:rPr>
          <w:rFonts w:ascii="Garamond" w:hAnsi="Garamond"/>
          <w:b/>
          <w:i/>
          <w:sz w:val="24"/>
          <w:szCs w:val="24"/>
        </w:rPr>
      </w:pPr>
      <w:r w:rsidRPr="00EF665D">
        <w:rPr>
          <w:rFonts w:ascii="Garamond" w:hAnsi="Garamond"/>
          <w:b/>
          <w:i/>
          <w:sz w:val="24"/>
          <w:szCs w:val="24"/>
        </w:rPr>
        <w:t>Közös rendelkezések</w:t>
      </w:r>
    </w:p>
    <w:p w14:paraId="0676A1D0" w14:textId="2F802C99" w:rsidR="0084445D" w:rsidRPr="00EF665D" w:rsidRDefault="0084445D" w:rsidP="0084445D">
      <w:pPr>
        <w:spacing w:after="0"/>
        <w:ind w:left="567" w:hanging="567"/>
        <w:rPr>
          <w:rFonts w:ascii="Garamond" w:hAnsi="Garamond"/>
          <w:sz w:val="24"/>
          <w:szCs w:val="24"/>
          <w:lang w:eastAsia="en-GB"/>
        </w:rPr>
      </w:pPr>
      <w:r w:rsidRPr="00EF665D">
        <w:rPr>
          <w:rFonts w:ascii="Garamond" w:hAnsi="Garamond"/>
          <w:sz w:val="24"/>
          <w:szCs w:val="24"/>
        </w:rPr>
        <w:t>3.</w:t>
      </w:r>
      <w:r w:rsidR="00ED7683">
        <w:rPr>
          <w:rFonts w:ascii="Garamond" w:hAnsi="Garamond"/>
          <w:sz w:val="24"/>
          <w:szCs w:val="24"/>
        </w:rPr>
        <w:t>14</w:t>
      </w:r>
      <w:r w:rsidRPr="00EF665D">
        <w:rPr>
          <w:rFonts w:ascii="Garamond" w:hAnsi="Garamond"/>
          <w:sz w:val="24"/>
          <w:szCs w:val="24"/>
        </w:rPr>
        <w:t>.</w:t>
      </w:r>
      <w:r w:rsidRPr="00EF665D">
        <w:rPr>
          <w:rFonts w:ascii="Garamond" w:hAnsi="Garamond"/>
          <w:sz w:val="24"/>
          <w:szCs w:val="24"/>
        </w:rPr>
        <w:tab/>
      </w:r>
      <w:r w:rsidRPr="00EF665D">
        <w:rPr>
          <w:rFonts w:ascii="Garamond" w:hAnsi="Garamond"/>
          <w:sz w:val="24"/>
          <w:szCs w:val="24"/>
          <w:lang w:eastAsia="en-GB"/>
        </w:rPr>
        <w:t>Megbízott a részszámlákat és a végszámlákat (továbbiakban együtt: Számlák) az általános forgalmi adóról szóló 2007. évi CXXVII. tv. 169. §-ában, továbbá a számvitelről szóló 2000. évi C. tv. 167. §-ának (1) és (3) bekezdésében, valamint a 23/2014 (IV.30.) NGM rendeletben meghatározott tartalmi és formai követelményeknek megfelelően köteles kiállítani. A Megbízott a Számlákhoz köteles csatolni a teljesítésigazolás egy példányát, továbbá a Számlákon köteles feltüntetni a Megbízó által előzetesen rendelkezésére bocsátott SAP azonosítószámot</w:t>
      </w:r>
      <w:r>
        <w:rPr>
          <w:rFonts w:ascii="Garamond" w:hAnsi="Garamond"/>
          <w:sz w:val="24"/>
          <w:szCs w:val="24"/>
          <w:lang w:eastAsia="en-GB"/>
        </w:rPr>
        <w:t>, továbbá a Modern Városok Program megjelölést</w:t>
      </w:r>
      <w:r w:rsidRPr="00EF665D">
        <w:rPr>
          <w:rFonts w:ascii="Garamond" w:hAnsi="Garamond"/>
          <w:sz w:val="24"/>
          <w:szCs w:val="24"/>
          <w:lang w:eastAsia="en-GB"/>
        </w:rPr>
        <w:t>.</w:t>
      </w:r>
    </w:p>
    <w:p w14:paraId="102A6B54" w14:textId="186834CE" w:rsidR="0084445D" w:rsidRPr="00EF665D" w:rsidRDefault="0084445D" w:rsidP="0084445D">
      <w:pPr>
        <w:spacing w:after="0"/>
        <w:ind w:left="567" w:hanging="567"/>
        <w:rPr>
          <w:rFonts w:ascii="Garamond" w:hAnsi="Garamond"/>
          <w:sz w:val="24"/>
          <w:szCs w:val="24"/>
          <w:lang w:eastAsia="en-GB"/>
        </w:rPr>
      </w:pPr>
      <w:r w:rsidRPr="00EF665D">
        <w:rPr>
          <w:rFonts w:ascii="Garamond" w:hAnsi="Garamond"/>
          <w:sz w:val="24"/>
          <w:szCs w:val="24"/>
          <w:lang w:eastAsia="en-GB"/>
        </w:rPr>
        <w:t>3.</w:t>
      </w:r>
      <w:r w:rsidR="00ED7683">
        <w:rPr>
          <w:rFonts w:ascii="Garamond" w:hAnsi="Garamond"/>
          <w:sz w:val="24"/>
          <w:szCs w:val="24"/>
          <w:lang w:eastAsia="en-GB"/>
        </w:rPr>
        <w:t>15</w:t>
      </w:r>
      <w:r w:rsidRPr="00EF665D">
        <w:rPr>
          <w:rFonts w:ascii="Garamond" w:hAnsi="Garamond"/>
          <w:sz w:val="24"/>
          <w:szCs w:val="24"/>
          <w:lang w:eastAsia="en-GB"/>
        </w:rPr>
        <w:t>.</w:t>
      </w:r>
      <w:r w:rsidRPr="00EF665D">
        <w:rPr>
          <w:rFonts w:ascii="Garamond" w:hAnsi="Garamond"/>
          <w:sz w:val="24"/>
          <w:szCs w:val="24"/>
          <w:lang w:eastAsia="en-GB"/>
        </w:rPr>
        <w:tab/>
        <w:t>A 3.</w:t>
      </w:r>
      <w:r w:rsidR="00ED7683">
        <w:rPr>
          <w:rFonts w:ascii="Garamond" w:hAnsi="Garamond"/>
          <w:sz w:val="24"/>
          <w:szCs w:val="24"/>
          <w:lang w:eastAsia="en-GB"/>
        </w:rPr>
        <w:t>14</w:t>
      </w:r>
      <w:r w:rsidRPr="00EF665D">
        <w:rPr>
          <w:rFonts w:ascii="Garamond" w:hAnsi="Garamond"/>
          <w:sz w:val="24"/>
          <w:szCs w:val="24"/>
          <w:lang w:eastAsia="en-GB"/>
        </w:rPr>
        <w:t>. pontban</w:t>
      </w:r>
      <w:r>
        <w:rPr>
          <w:rFonts w:ascii="Garamond" w:hAnsi="Garamond"/>
          <w:sz w:val="24"/>
          <w:szCs w:val="24"/>
          <w:lang w:eastAsia="en-GB"/>
        </w:rPr>
        <w:t xml:space="preserve"> </w:t>
      </w:r>
      <w:r w:rsidRPr="00EF665D">
        <w:rPr>
          <w:rFonts w:ascii="Garamond" w:hAnsi="Garamond"/>
          <w:sz w:val="24"/>
          <w:szCs w:val="24"/>
          <w:lang w:eastAsia="en-GB"/>
        </w:rPr>
        <w:t>meghatározott követelményeknek nem megfelelően kiállított Számlákat a Megbízó nem fogadja be, azt kiegyenlítés nélkül visszaküldi az Megbízott székhelyére és az ebből eredő fizetési késedelemért a Megbízó felelősséget nem vállal.</w:t>
      </w:r>
    </w:p>
    <w:p w14:paraId="466422EC" w14:textId="5709DE82" w:rsidR="0084445D" w:rsidRPr="00EF665D" w:rsidRDefault="0084445D" w:rsidP="0084445D">
      <w:pPr>
        <w:spacing w:after="0"/>
        <w:ind w:left="567" w:hanging="567"/>
        <w:rPr>
          <w:rFonts w:ascii="Garamond" w:hAnsi="Garamond"/>
          <w:sz w:val="24"/>
          <w:szCs w:val="24"/>
          <w:lang w:eastAsia="en-GB"/>
        </w:rPr>
      </w:pPr>
      <w:r w:rsidRPr="00EF665D">
        <w:rPr>
          <w:rFonts w:ascii="Garamond" w:hAnsi="Garamond"/>
          <w:sz w:val="24"/>
          <w:szCs w:val="24"/>
          <w:lang w:eastAsia="en-GB"/>
        </w:rPr>
        <w:t>3.</w:t>
      </w:r>
      <w:r w:rsidR="00ED7683">
        <w:rPr>
          <w:rFonts w:ascii="Garamond" w:hAnsi="Garamond"/>
          <w:sz w:val="24"/>
          <w:szCs w:val="24"/>
          <w:lang w:eastAsia="en-GB"/>
        </w:rPr>
        <w:t>16</w:t>
      </w:r>
      <w:r w:rsidRPr="00EF665D">
        <w:rPr>
          <w:rFonts w:ascii="Garamond" w:hAnsi="Garamond"/>
          <w:sz w:val="24"/>
          <w:szCs w:val="24"/>
          <w:lang w:eastAsia="en-GB"/>
        </w:rPr>
        <w:t>.</w:t>
      </w:r>
      <w:r w:rsidRPr="00EF665D">
        <w:rPr>
          <w:rFonts w:ascii="Garamond" w:hAnsi="Garamond"/>
          <w:sz w:val="24"/>
          <w:szCs w:val="24"/>
          <w:lang w:eastAsia="en-GB"/>
        </w:rPr>
        <w:tab/>
        <w:t>Az ajánlattétel, az elszámolás és a kifizetés pénzneme: magyar forint (HUF).</w:t>
      </w:r>
    </w:p>
    <w:p w14:paraId="0A9C946D" w14:textId="050E8179" w:rsidR="0084445D" w:rsidRPr="00EF665D" w:rsidRDefault="0084445D" w:rsidP="0084445D">
      <w:pPr>
        <w:spacing w:after="0"/>
        <w:ind w:left="567" w:hanging="567"/>
        <w:rPr>
          <w:rFonts w:ascii="Garamond" w:hAnsi="Garamond"/>
          <w:sz w:val="24"/>
          <w:szCs w:val="24"/>
          <w:lang w:eastAsia="en-GB"/>
        </w:rPr>
      </w:pPr>
      <w:bookmarkStart w:id="2" w:name="_Ref418854752"/>
      <w:r w:rsidRPr="00EF665D">
        <w:rPr>
          <w:rFonts w:ascii="Garamond" w:hAnsi="Garamond"/>
          <w:sz w:val="24"/>
          <w:szCs w:val="24"/>
          <w:lang w:eastAsia="en-GB"/>
        </w:rPr>
        <w:t>3.</w:t>
      </w:r>
      <w:r w:rsidR="00ED7683">
        <w:rPr>
          <w:rFonts w:ascii="Garamond" w:hAnsi="Garamond"/>
          <w:sz w:val="24"/>
          <w:szCs w:val="24"/>
          <w:lang w:eastAsia="en-GB"/>
        </w:rPr>
        <w:t>17</w:t>
      </w:r>
      <w:r w:rsidRPr="00EF665D">
        <w:rPr>
          <w:rFonts w:ascii="Garamond" w:hAnsi="Garamond"/>
          <w:sz w:val="24"/>
          <w:szCs w:val="24"/>
          <w:lang w:eastAsia="en-GB"/>
        </w:rPr>
        <w:t>.</w:t>
      </w:r>
      <w:r w:rsidRPr="00EF665D">
        <w:rPr>
          <w:rFonts w:ascii="Garamond" w:hAnsi="Garamond"/>
          <w:sz w:val="24"/>
          <w:szCs w:val="24"/>
          <w:lang w:eastAsia="en-GB"/>
        </w:rPr>
        <w:tab/>
        <w:t>Számlázási cím és számlaküldési cím: Pécsi Tudományegyetem (7622 Pécs, Vasvári P. u. 4.)</w:t>
      </w:r>
      <w:bookmarkEnd w:id="2"/>
      <w:r w:rsidRPr="00EF665D">
        <w:rPr>
          <w:rFonts w:ascii="Garamond" w:hAnsi="Garamond"/>
          <w:sz w:val="24"/>
          <w:szCs w:val="24"/>
          <w:lang w:eastAsia="en-GB"/>
        </w:rPr>
        <w:t>.</w:t>
      </w:r>
    </w:p>
    <w:p w14:paraId="33F6C129" w14:textId="26D14342" w:rsidR="0084445D" w:rsidRPr="00EF665D" w:rsidRDefault="0084445D" w:rsidP="0084445D">
      <w:pPr>
        <w:spacing w:after="0"/>
        <w:ind w:left="567" w:hanging="567"/>
        <w:rPr>
          <w:rFonts w:ascii="Garamond" w:hAnsi="Garamond"/>
          <w:sz w:val="24"/>
          <w:szCs w:val="24"/>
          <w:lang w:eastAsia="en-GB"/>
        </w:rPr>
      </w:pPr>
      <w:r w:rsidRPr="00EF665D">
        <w:rPr>
          <w:rFonts w:ascii="Garamond" w:hAnsi="Garamond"/>
          <w:sz w:val="24"/>
          <w:szCs w:val="24"/>
          <w:lang w:eastAsia="en-GB"/>
        </w:rPr>
        <w:t>3.</w:t>
      </w:r>
      <w:r w:rsidR="00ED7683">
        <w:rPr>
          <w:rFonts w:ascii="Garamond" w:hAnsi="Garamond"/>
          <w:sz w:val="24"/>
          <w:szCs w:val="24"/>
          <w:lang w:eastAsia="en-GB"/>
        </w:rPr>
        <w:t>18</w:t>
      </w:r>
      <w:r w:rsidRPr="00EF665D">
        <w:rPr>
          <w:rFonts w:ascii="Garamond" w:hAnsi="Garamond"/>
          <w:sz w:val="24"/>
          <w:szCs w:val="24"/>
          <w:lang w:eastAsia="en-GB"/>
        </w:rPr>
        <w:t>.</w:t>
      </w:r>
      <w:r w:rsidRPr="00EF665D">
        <w:rPr>
          <w:rFonts w:ascii="Garamond" w:hAnsi="Garamond"/>
          <w:sz w:val="24"/>
          <w:szCs w:val="24"/>
          <w:lang w:eastAsia="en-GB"/>
        </w:rPr>
        <w:tab/>
        <w:t>Amennyiben a Megbízott a Számlákat nem a Szerződés 3.</w:t>
      </w:r>
      <w:r w:rsidR="00ED7683">
        <w:rPr>
          <w:rFonts w:ascii="Garamond" w:hAnsi="Garamond"/>
          <w:sz w:val="24"/>
          <w:szCs w:val="24"/>
          <w:lang w:eastAsia="en-GB"/>
        </w:rPr>
        <w:t>17</w:t>
      </w:r>
      <w:r w:rsidRPr="00EF665D">
        <w:rPr>
          <w:rFonts w:ascii="Garamond" w:hAnsi="Garamond"/>
          <w:sz w:val="24"/>
          <w:szCs w:val="24"/>
          <w:lang w:eastAsia="en-GB"/>
        </w:rPr>
        <w:t>. pontjában meghatározott címre küldi meg, a Megbízó az ebből eredő késedelemért nem vállal felelősséget</w:t>
      </w:r>
    </w:p>
    <w:p w14:paraId="1C5D1824" w14:textId="45B7C4D3" w:rsidR="0084445D" w:rsidRPr="00EF665D" w:rsidRDefault="0084445D" w:rsidP="0084445D">
      <w:pPr>
        <w:spacing w:after="0"/>
        <w:ind w:left="567" w:hanging="567"/>
        <w:rPr>
          <w:rFonts w:ascii="Garamond" w:eastAsia="Times New Roman" w:hAnsi="Garamond"/>
          <w:bCs/>
          <w:sz w:val="24"/>
          <w:szCs w:val="24"/>
          <w:lang w:eastAsia="en-GB"/>
        </w:rPr>
      </w:pPr>
      <w:r w:rsidRPr="00EF665D">
        <w:rPr>
          <w:rFonts w:ascii="Garamond" w:hAnsi="Garamond"/>
          <w:sz w:val="24"/>
          <w:szCs w:val="24"/>
        </w:rPr>
        <w:t>3.</w:t>
      </w:r>
      <w:r w:rsidR="00ED7683">
        <w:rPr>
          <w:rFonts w:ascii="Garamond" w:hAnsi="Garamond"/>
          <w:sz w:val="24"/>
          <w:szCs w:val="24"/>
        </w:rPr>
        <w:t>19</w:t>
      </w:r>
      <w:r w:rsidRPr="00EF665D">
        <w:rPr>
          <w:rFonts w:ascii="Garamond" w:hAnsi="Garamond"/>
          <w:sz w:val="24"/>
          <w:szCs w:val="24"/>
        </w:rPr>
        <w:t>.</w:t>
      </w:r>
      <w:r w:rsidRPr="00EF665D">
        <w:rPr>
          <w:rFonts w:ascii="Garamond" w:hAnsi="Garamond"/>
          <w:sz w:val="24"/>
          <w:szCs w:val="24"/>
        </w:rPr>
        <w:tab/>
      </w:r>
      <w:r w:rsidRPr="00EF665D">
        <w:rPr>
          <w:rFonts w:ascii="Garamond" w:hAnsi="Garamond"/>
          <w:sz w:val="24"/>
          <w:szCs w:val="24"/>
          <w:lang w:eastAsia="en-GB"/>
        </w:rPr>
        <w:t xml:space="preserve"> Felek megállapodnak abban, hogy a Számlák kiegyenlítése a Kbt. 135. § (3)</w:t>
      </w:r>
      <w:r>
        <w:rPr>
          <w:rFonts w:ascii="Garamond" w:hAnsi="Garamond"/>
          <w:sz w:val="24"/>
          <w:szCs w:val="24"/>
          <w:lang w:eastAsia="en-GB"/>
        </w:rPr>
        <w:t xml:space="preserve"> </w:t>
      </w:r>
      <w:r w:rsidRPr="00EF665D">
        <w:rPr>
          <w:rFonts w:ascii="Garamond" w:hAnsi="Garamond"/>
          <w:sz w:val="24"/>
          <w:szCs w:val="24"/>
          <w:lang w:eastAsia="en-GB"/>
        </w:rPr>
        <w:t xml:space="preserve">bekezdése és a Polgári Törvénykönyvről szóló 2013. évi V. törvény (továbbiakban: Ptk.) 6:130. § (1) – (2) bekezdése alapján, - figyelemmel az </w:t>
      </w:r>
      <w:r w:rsidRPr="00EF665D">
        <w:rPr>
          <w:rFonts w:ascii="Garamond" w:eastAsia="Times New Roman" w:hAnsi="Garamond"/>
          <w:bCs/>
          <w:sz w:val="24"/>
          <w:szCs w:val="24"/>
          <w:lang w:eastAsia="en-GB"/>
        </w:rPr>
        <w:t>adózás rendjéről szóló 2003. évi XCII. törvény (Art.) 36/A.§ és 36/B.§-ban foglalt rendelkezésekre is, 30 napon belül, banki átutalással történik.</w:t>
      </w:r>
      <w:r>
        <w:rPr>
          <w:rFonts w:ascii="Garamond" w:eastAsia="Times New Roman" w:hAnsi="Garamond"/>
          <w:bCs/>
          <w:sz w:val="24"/>
          <w:szCs w:val="24"/>
          <w:lang w:eastAsia="en-GB"/>
        </w:rPr>
        <w:t xml:space="preserve"> </w:t>
      </w:r>
      <w:r w:rsidRPr="00EF665D">
        <w:rPr>
          <w:rFonts w:ascii="Garamond" w:eastAsia="Times New Roman" w:hAnsi="Garamond"/>
          <w:bCs/>
          <w:sz w:val="24"/>
          <w:szCs w:val="24"/>
          <w:lang w:eastAsia="en-GB"/>
        </w:rPr>
        <w:t>A 1035/2016. (II. 9.) Korm. határozat 4. pontja alapján a Felek megállapodnak abban, hogy amennyiben a jelen Szerződés ellenértékekével kapcsolatosan európai uniós forrás kerül felhasználásra, abban az esetben a számla kiegyenlítésére a 272/2014. (IX. 5). Korm. rendelet rendelkezéseit kell alkalmazni.</w:t>
      </w:r>
    </w:p>
    <w:p w14:paraId="3A73D32D" w14:textId="0B7F774F" w:rsidR="0084445D" w:rsidRPr="00EF665D" w:rsidRDefault="0084445D" w:rsidP="0084445D">
      <w:pPr>
        <w:spacing w:after="0"/>
        <w:ind w:left="567" w:hanging="567"/>
        <w:rPr>
          <w:rFonts w:ascii="Garamond" w:hAnsi="Garamond"/>
          <w:b/>
          <w:i/>
          <w:sz w:val="24"/>
          <w:szCs w:val="24"/>
          <w:lang w:eastAsia="en-GB"/>
        </w:rPr>
      </w:pPr>
      <w:r w:rsidRPr="00EF665D">
        <w:rPr>
          <w:rFonts w:ascii="Garamond" w:hAnsi="Garamond"/>
          <w:sz w:val="24"/>
          <w:szCs w:val="24"/>
          <w:lang w:eastAsia="en-GB"/>
        </w:rPr>
        <w:lastRenderedPageBreak/>
        <w:t>3.</w:t>
      </w:r>
      <w:r w:rsidR="008A7D20">
        <w:rPr>
          <w:rFonts w:ascii="Garamond" w:hAnsi="Garamond"/>
          <w:sz w:val="24"/>
          <w:szCs w:val="24"/>
          <w:lang w:eastAsia="en-GB"/>
        </w:rPr>
        <w:t>20</w:t>
      </w:r>
      <w:r w:rsidRPr="00EF665D">
        <w:rPr>
          <w:rFonts w:ascii="Garamond" w:hAnsi="Garamond"/>
          <w:sz w:val="24"/>
          <w:szCs w:val="24"/>
          <w:lang w:eastAsia="en-GB"/>
        </w:rPr>
        <w:t>.</w:t>
      </w:r>
      <w:r w:rsidRPr="00EF665D">
        <w:rPr>
          <w:rFonts w:ascii="Garamond" w:hAnsi="Garamond"/>
          <w:sz w:val="24"/>
          <w:szCs w:val="24"/>
          <w:lang w:eastAsia="en-GB"/>
        </w:rPr>
        <w:tab/>
        <w:t xml:space="preserve">A Megbízó tájékoztatja a Megbízottat, </w:t>
      </w:r>
      <w:r w:rsidRPr="00EF665D">
        <w:rPr>
          <w:rFonts w:ascii="Garamond" w:hAnsi="Garamond"/>
          <w:b/>
          <w:i/>
          <w:sz w:val="24"/>
          <w:szCs w:val="24"/>
          <w:lang w:eastAsia="en-GB"/>
        </w:rPr>
        <w:t>hogy a megbízási díj a Modern Városok Program részeként megvalósuló Pécsi Tudományegyetem idegen nyelvű képzései bővítéséhez kapcsolódó kapacitás fejlesztéshez, valamint a kutatási-fejlesztési potenciáljának fejlesztéséhez szükséges források biztosításáról szóló 1035/2016. (II.9.) Korm. rendeletben foglaltak alapján 100 %-ban a Modern Városok Programból kerül kifizetésre.</w:t>
      </w:r>
    </w:p>
    <w:p w14:paraId="087944BC" w14:textId="044EEB2B" w:rsidR="0084445D" w:rsidRPr="00EF665D" w:rsidRDefault="0084445D" w:rsidP="0084445D">
      <w:pPr>
        <w:spacing w:after="0"/>
        <w:ind w:left="567" w:hanging="567"/>
        <w:rPr>
          <w:rFonts w:ascii="Garamond" w:hAnsi="Garamond"/>
          <w:sz w:val="24"/>
          <w:szCs w:val="24"/>
          <w:lang w:eastAsia="en-GB"/>
        </w:rPr>
      </w:pPr>
      <w:bookmarkStart w:id="3" w:name="_Ref416284725"/>
      <w:r w:rsidRPr="00EF665D">
        <w:rPr>
          <w:rFonts w:ascii="Garamond" w:hAnsi="Garamond"/>
          <w:sz w:val="24"/>
          <w:szCs w:val="24"/>
          <w:lang w:eastAsia="ar-SA"/>
        </w:rPr>
        <w:t>3.</w:t>
      </w:r>
      <w:r w:rsidR="008A7D20">
        <w:rPr>
          <w:rFonts w:ascii="Garamond" w:hAnsi="Garamond"/>
          <w:sz w:val="24"/>
          <w:szCs w:val="24"/>
          <w:lang w:eastAsia="ar-SA"/>
        </w:rPr>
        <w:t>21</w:t>
      </w:r>
      <w:r w:rsidRPr="00EF665D">
        <w:rPr>
          <w:rFonts w:ascii="Garamond" w:hAnsi="Garamond"/>
          <w:sz w:val="24"/>
          <w:szCs w:val="24"/>
          <w:lang w:eastAsia="ar-SA"/>
        </w:rPr>
        <w:t>.</w:t>
      </w:r>
      <w:r w:rsidRPr="00EF665D">
        <w:rPr>
          <w:rFonts w:ascii="Garamond" w:hAnsi="Garamond"/>
          <w:sz w:val="24"/>
          <w:szCs w:val="24"/>
          <w:lang w:eastAsia="ar-SA"/>
        </w:rPr>
        <w:tab/>
        <w:t>Amennyiben a Megbízó valamely (rész-, vagy vég)számla kiegyenlítésével késedelembe esik, a Megbízott a Ptk. 6:155. §-a szerinti késedelemi kamatra tarthat igényt.</w:t>
      </w:r>
      <w:bookmarkEnd w:id="3"/>
    </w:p>
    <w:p w14:paraId="2F4E9C8A" w14:textId="77777777" w:rsidR="0084445D" w:rsidRPr="00EF665D" w:rsidRDefault="0084445D" w:rsidP="0084445D">
      <w:pPr>
        <w:spacing w:before="720" w:after="0"/>
        <w:ind w:left="567" w:hanging="567"/>
        <w:rPr>
          <w:rFonts w:ascii="Garamond" w:hAnsi="Garamond" w:cstheme="minorHAnsi"/>
          <w:b/>
          <w:caps/>
          <w:sz w:val="24"/>
          <w:szCs w:val="24"/>
        </w:rPr>
      </w:pPr>
      <w:r w:rsidRPr="00EF665D">
        <w:rPr>
          <w:rFonts w:ascii="Garamond" w:hAnsi="Garamond" w:cstheme="minorHAnsi"/>
          <w:b/>
          <w:caps/>
          <w:sz w:val="24"/>
          <w:szCs w:val="24"/>
        </w:rPr>
        <w:t>4.</w:t>
      </w:r>
      <w:r w:rsidRPr="00EF665D">
        <w:rPr>
          <w:rFonts w:ascii="Garamond" w:hAnsi="Garamond" w:cstheme="minorHAnsi"/>
          <w:b/>
          <w:caps/>
          <w:sz w:val="24"/>
          <w:szCs w:val="24"/>
        </w:rPr>
        <w:tab/>
        <w:t>A Felek további jogai és kötelességei</w:t>
      </w:r>
    </w:p>
    <w:p w14:paraId="75D83578" w14:textId="77777777" w:rsidR="0084445D" w:rsidRPr="00EF665D" w:rsidRDefault="0084445D" w:rsidP="0084445D">
      <w:pPr>
        <w:spacing w:after="0"/>
        <w:ind w:left="567" w:hanging="567"/>
        <w:rPr>
          <w:rFonts w:ascii="Garamond" w:hAnsi="Garamond"/>
          <w:sz w:val="24"/>
          <w:szCs w:val="24"/>
        </w:rPr>
      </w:pPr>
      <w:r w:rsidRPr="00EF665D">
        <w:rPr>
          <w:rFonts w:ascii="Garamond" w:hAnsi="Garamond" w:cstheme="minorHAnsi"/>
          <w:sz w:val="24"/>
          <w:szCs w:val="24"/>
        </w:rPr>
        <w:t>4.1.</w:t>
      </w:r>
      <w:r w:rsidRPr="00EF665D">
        <w:rPr>
          <w:rFonts w:ascii="Garamond" w:hAnsi="Garamond" w:cstheme="minorHAnsi"/>
          <w:sz w:val="24"/>
          <w:szCs w:val="24"/>
        </w:rPr>
        <w:tab/>
      </w:r>
      <w:r w:rsidRPr="00EF665D">
        <w:rPr>
          <w:rFonts w:ascii="Garamond" w:hAnsi="Garamond"/>
          <w:sz w:val="24"/>
          <w:szCs w:val="24"/>
        </w:rPr>
        <w:t>A Megbízott köteles a Megbízó utasításait követni.</w:t>
      </w:r>
    </w:p>
    <w:p w14:paraId="0288268C" w14:textId="77777777" w:rsidR="0084445D" w:rsidRPr="00EF665D" w:rsidRDefault="0084445D" w:rsidP="0084445D">
      <w:pPr>
        <w:spacing w:after="0"/>
        <w:ind w:left="567" w:hanging="567"/>
        <w:rPr>
          <w:rFonts w:ascii="Garamond" w:hAnsi="Garamond" w:cstheme="minorHAnsi"/>
          <w:bCs/>
          <w:sz w:val="24"/>
          <w:szCs w:val="24"/>
        </w:rPr>
      </w:pPr>
      <w:r w:rsidRPr="00EF665D">
        <w:rPr>
          <w:rFonts w:ascii="Garamond" w:hAnsi="Garamond" w:cstheme="minorHAnsi"/>
          <w:sz w:val="24"/>
          <w:szCs w:val="24"/>
        </w:rPr>
        <w:t>4.</w:t>
      </w:r>
      <w:r w:rsidRPr="00EF665D">
        <w:rPr>
          <w:rFonts w:ascii="Garamond" w:hAnsi="Garamond" w:cstheme="minorHAnsi"/>
          <w:bCs/>
          <w:sz w:val="24"/>
          <w:szCs w:val="24"/>
        </w:rPr>
        <w:t>2.</w:t>
      </w:r>
      <w:r w:rsidRPr="00EF665D">
        <w:rPr>
          <w:rFonts w:ascii="Garamond" w:hAnsi="Garamond" w:cstheme="minorHAnsi"/>
          <w:bCs/>
          <w:sz w:val="24"/>
          <w:szCs w:val="24"/>
        </w:rPr>
        <w:tab/>
        <w:t>A Megbízott a Megbízó utasításától akkor térhet el, ha ezt a Megbízó érdeke feltétlenül megköveteli, és a Megbízó előzetes értesítésére már nincs mód. Ilyen esetben a Megbízót késedelem nélkül értesíteni kell. Ha a Megbízó célszerűtlen vagy szakszerűtlen utasítást ad, a Megbízott köteles őt erre figyelmeztetni. Ha a Megbízó a figyelmeztetés ellenére utasítását fenntartja, a Megbízott a szerződéstől elállhat, illetve a szerződést felmondhatja, vagy a feladatot a Megbízó utasításai szerint, a megbízó kockázatára elláthatja. Meg kell tagadnia az utasítás teljesítését, ha annak végrehajtása jogszabály vagy hatósági határozat megsértésére vezetne, vagy veszélyeztetné mások személyét vagy vagyonát.</w:t>
      </w:r>
    </w:p>
    <w:p w14:paraId="3C3B7657" w14:textId="77777777" w:rsidR="0084445D" w:rsidRPr="00EF665D" w:rsidRDefault="0084445D" w:rsidP="0084445D">
      <w:pPr>
        <w:spacing w:after="0"/>
        <w:ind w:left="567" w:hanging="567"/>
        <w:rPr>
          <w:rFonts w:ascii="Garamond" w:hAnsi="Garamond" w:cstheme="minorHAnsi"/>
          <w:bCs/>
          <w:sz w:val="24"/>
          <w:szCs w:val="24"/>
        </w:rPr>
      </w:pPr>
      <w:r w:rsidRPr="00EF665D">
        <w:rPr>
          <w:rFonts w:ascii="Garamond" w:hAnsi="Garamond" w:cstheme="minorHAnsi"/>
          <w:bCs/>
          <w:sz w:val="24"/>
          <w:szCs w:val="24"/>
        </w:rPr>
        <w:t>4.3.</w:t>
      </w:r>
      <w:r w:rsidRPr="00EF665D">
        <w:rPr>
          <w:rFonts w:ascii="Garamond" w:hAnsi="Garamond" w:cstheme="minorHAnsi"/>
          <w:bCs/>
          <w:sz w:val="24"/>
          <w:szCs w:val="24"/>
        </w:rPr>
        <w:tab/>
        <w:t>A Megbízott köteles a Megbízót tevékenységéről és a feladat állásáról kívánságára, szükség esetén e nélkül is tájékoztatni. A Megbízott köteles a Megbízót tájékoztatni, ha közreműködő igénybevétele vált szükségessé, vagy ha a felmerült új körülmények az utasítások módosítását teszik indokolttá. A Megbízott köteles a Megbízót a megbízás teljesítéséről késedelem nélkül értesíteni.</w:t>
      </w:r>
    </w:p>
    <w:p w14:paraId="5037CB43" w14:textId="77777777" w:rsidR="0084445D" w:rsidRPr="00EF665D" w:rsidRDefault="0084445D" w:rsidP="0084445D">
      <w:pPr>
        <w:keepNext/>
        <w:autoSpaceDE w:val="0"/>
        <w:autoSpaceDN w:val="0"/>
        <w:adjustRightInd w:val="0"/>
        <w:spacing w:before="600" w:after="0"/>
        <w:ind w:left="567" w:hanging="567"/>
        <w:rPr>
          <w:rFonts w:ascii="Garamond" w:eastAsia="Times New Roman" w:hAnsi="Garamond"/>
          <w:b/>
          <w:caps/>
          <w:sz w:val="24"/>
          <w:szCs w:val="24"/>
        </w:rPr>
      </w:pPr>
      <w:r w:rsidRPr="00EF665D">
        <w:rPr>
          <w:rFonts w:ascii="Garamond" w:eastAsia="Times New Roman" w:hAnsi="Garamond"/>
          <w:b/>
          <w:caps/>
          <w:sz w:val="24"/>
          <w:szCs w:val="24"/>
        </w:rPr>
        <w:t>5.</w:t>
      </w:r>
      <w:r w:rsidRPr="00EF665D">
        <w:rPr>
          <w:rFonts w:ascii="Garamond" w:eastAsia="Times New Roman" w:hAnsi="Garamond"/>
          <w:b/>
          <w:caps/>
          <w:sz w:val="24"/>
          <w:szCs w:val="24"/>
        </w:rPr>
        <w:tab/>
        <w:t>Alvállalkozók</w:t>
      </w:r>
    </w:p>
    <w:p w14:paraId="077DAA27" w14:textId="77777777" w:rsidR="0084445D" w:rsidRPr="00EF665D" w:rsidRDefault="0084445D" w:rsidP="0084445D">
      <w:pPr>
        <w:keepNext/>
        <w:autoSpaceDE w:val="0"/>
        <w:autoSpaceDN w:val="0"/>
        <w:adjustRightInd w:val="0"/>
        <w:spacing w:after="0"/>
        <w:ind w:left="567" w:hanging="567"/>
        <w:rPr>
          <w:rFonts w:ascii="Garamond" w:hAnsi="Garamond" w:cstheme="minorHAnsi"/>
          <w:sz w:val="24"/>
          <w:szCs w:val="24"/>
        </w:rPr>
      </w:pPr>
      <w:r w:rsidRPr="00EF665D">
        <w:rPr>
          <w:rFonts w:ascii="Garamond" w:hAnsi="Garamond" w:cs="Calibri"/>
          <w:sz w:val="24"/>
          <w:szCs w:val="24"/>
          <w:lang w:eastAsia="en-GB"/>
        </w:rPr>
        <w:t>5.1.</w:t>
      </w:r>
      <w:r w:rsidRPr="00EF665D">
        <w:rPr>
          <w:rFonts w:ascii="Garamond" w:hAnsi="Garamond" w:cs="Calibri"/>
          <w:sz w:val="24"/>
          <w:szCs w:val="24"/>
          <w:lang w:eastAsia="en-GB"/>
        </w:rPr>
        <w:tab/>
      </w:r>
      <w:r w:rsidRPr="00EF665D">
        <w:rPr>
          <w:rFonts w:ascii="Garamond" w:hAnsi="Garamond" w:cstheme="minorHAnsi"/>
          <w:sz w:val="24"/>
          <w:szCs w:val="24"/>
        </w:rPr>
        <w:t>A Megbízott a teljesítéshez az alkalmasságának igazolásában részt vett szervezetet a 65. § (9) bekezdésében foglalt esetekben és módon köteles igénybe venni, valamint köteles a teljesítésbe bevonni az alkalmasság igazolásához bemutatott szakembereket. E szervezetek vagy szakemberek bevonása akkor maradhat el, vagy helyettük akkor vonható be más (ideértve az átalakulás, egyesülés, szétválás útján történt jogutódlás eseteit is), ha a Megbízott e szervezet vagy szakember nélkül vagy a helyette bevont új szervezettel vagy szakemberrel is megfelel – amennyiben a közbeszerzési eljárásban az adott alkalmassági követelmény tekintetében bemutatott adatok alapján az ajánlatkérő szűkítette az eljárásban részt vevő gazdasági szereplők számát, az eredeti szervezetekkel vagy szakemberrel egyenértékű módon megfelel – azoknak az alkalmassági követelményeknek, amelyeknek a Megbízott a közbeszerzési eljárásban az adott szervezettel vagy szakemberrel együtt felelt meg.</w:t>
      </w:r>
    </w:p>
    <w:p w14:paraId="7AF5415A" w14:textId="77777777" w:rsidR="0084445D" w:rsidRPr="00EF665D" w:rsidRDefault="0084445D" w:rsidP="0084445D">
      <w:pPr>
        <w:spacing w:after="0"/>
        <w:ind w:left="567" w:hanging="567"/>
        <w:rPr>
          <w:rFonts w:ascii="Garamond" w:hAnsi="Garamond"/>
          <w:sz w:val="24"/>
          <w:szCs w:val="24"/>
        </w:rPr>
      </w:pPr>
      <w:r w:rsidRPr="00EF665D">
        <w:rPr>
          <w:rFonts w:ascii="Garamond" w:hAnsi="Garamond"/>
          <w:sz w:val="24"/>
          <w:szCs w:val="24"/>
        </w:rPr>
        <w:t>5.2.</w:t>
      </w:r>
      <w:r w:rsidRPr="00EF665D">
        <w:rPr>
          <w:rFonts w:ascii="Garamond" w:hAnsi="Garamond"/>
          <w:sz w:val="24"/>
          <w:szCs w:val="24"/>
        </w:rPr>
        <w:tab/>
        <w:t xml:space="preserve">A Megbízott legkésőbb a Szerződés megkötésének időpontjában köteles a Megbízónak valamennyi olyan alvállalkozót bejelenteni, amely részt vesz a Szerződés teljesítésében, és – ha a megelőző közbeszerzési eljárásban az adott alvállalkozót még nem nevezte meg – a bejelentéssel együtt nyilatkozni arról is, hogy az általa igénybe venni kívánt alvállalkozó nem áll kizáró okok hatálya alatt. </w:t>
      </w:r>
    </w:p>
    <w:p w14:paraId="2DD919D3" w14:textId="77777777" w:rsidR="0084445D" w:rsidRPr="00EF665D" w:rsidRDefault="0084445D" w:rsidP="0084445D">
      <w:pPr>
        <w:spacing w:after="0"/>
        <w:ind w:left="567" w:hanging="567"/>
        <w:rPr>
          <w:rFonts w:ascii="Garamond" w:hAnsi="Garamond"/>
          <w:sz w:val="24"/>
          <w:szCs w:val="24"/>
        </w:rPr>
      </w:pPr>
      <w:r w:rsidRPr="00EF665D">
        <w:rPr>
          <w:rFonts w:ascii="Garamond" w:hAnsi="Garamond"/>
          <w:sz w:val="24"/>
          <w:szCs w:val="24"/>
        </w:rPr>
        <w:t>5.3.</w:t>
      </w:r>
      <w:r w:rsidRPr="00EF665D">
        <w:rPr>
          <w:rFonts w:ascii="Garamond" w:hAnsi="Garamond"/>
          <w:sz w:val="24"/>
          <w:szCs w:val="24"/>
        </w:rPr>
        <w:tab/>
        <w:t>A Megbízott a Szerződés teljesítésének időtartama alatt köteles a Megbízónak minden további, a teljesítésbe bevonni kívánt alvállalkozót előzetesen bejelenteni, és a bejelentéssel együtt nyilatkozni arról is, hogy az általa igénybe venni kívánt alvállalkozó nem áll kizáró okok hatálya alatt.</w:t>
      </w:r>
    </w:p>
    <w:p w14:paraId="5178F0D2" w14:textId="7A8FE5E3" w:rsidR="0084445D" w:rsidRPr="00EF665D" w:rsidRDefault="0084445D" w:rsidP="0084445D">
      <w:pPr>
        <w:spacing w:after="0"/>
        <w:ind w:left="567" w:hanging="567"/>
        <w:rPr>
          <w:rFonts w:ascii="Garamond" w:hAnsi="Garamond"/>
          <w:sz w:val="24"/>
          <w:szCs w:val="24"/>
        </w:rPr>
      </w:pPr>
      <w:r w:rsidRPr="00EF665D">
        <w:rPr>
          <w:rFonts w:ascii="Garamond" w:hAnsi="Garamond"/>
          <w:sz w:val="24"/>
          <w:szCs w:val="24"/>
        </w:rPr>
        <w:lastRenderedPageBreak/>
        <w:t>5.</w:t>
      </w:r>
      <w:r w:rsidR="008A7D20">
        <w:rPr>
          <w:rFonts w:ascii="Garamond" w:hAnsi="Garamond"/>
          <w:sz w:val="24"/>
          <w:szCs w:val="24"/>
        </w:rPr>
        <w:t>4</w:t>
      </w:r>
      <w:r w:rsidRPr="00EF665D">
        <w:rPr>
          <w:rFonts w:ascii="Garamond" w:hAnsi="Garamond"/>
          <w:sz w:val="24"/>
          <w:szCs w:val="24"/>
        </w:rPr>
        <w:t xml:space="preserve">. </w:t>
      </w:r>
      <w:r w:rsidRPr="00EF665D">
        <w:rPr>
          <w:rFonts w:ascii="Garamond" w:hAnsi="Garamond"/>
          <w:sz w:val="24"/>
          <w:szCs w:val="24"/>
        </w:rPr>
        <w:tab/>
        <w:t>A Megbízott felel az alvállalkozók teljesítéséért, szakmai, műszaki színvonalukért és pénzügyi alkalmasságukért. Az Megbízott felelősségét a Megbízó felé az alvállalkozók igénybevétele nem befolyásolja.</w:t>
      </w:r>
    </w:p>
    <w:p w14:paraId="27BB8653" w14:textId="7D73209C" w:rsidR="0084445D" w:rsidRPr="00EF665D" w:rsidRDefault="0084445D" w:rsidP="0084445D">
      <w:pPr>
        <w:spacing w:after="0"/>
        <w:ind w:left="567" w:hanging="567"/>
        <w:rPr>
          <w:rFonts w:ascii="Garamond" w:hAnsi="Garamond"/>
          <w:sz w:val="24"/>
          <w:szCs w:val="24"/>
        </w:rPr>
      </w:pPr>
      <w:r w:rsidRPr="00EF665D">
        <w:rPr>
          <w:rFonts w:ascii="Garamond" w:hAnsi="Garamond"/>
          <w:sz w:val="24"/>
          <w:szCs w:val="24"/>
        </w:rPr>
        <w:t>5.</w:t>
      </w:r>
      <w:r w:rsidR="008A7D20">
        <w:rPr>
          <w:rFonts w:ascii="Garamond" w:hAnsi="Garamond"/>
          <w:sz w:val="24"/>
          <w:szCs w:val="24"/>
        </w:rPr>
        <w:t>5</w:t>
      </w:r>
      <w:r w:rsidRPr="00EF665D">
        <w:rPr>
          <w:rFonts w:ascii="Garamond" w:hAnsi="Garamond"/>
          <w:sz w:val="24"/>
          <w:szCs w:val="24"/>
        </w:rPr>
        <w:t>.</w:t>
      </w:r>
      <w:r w:rsidRPr="00EF665D">
        <w:rPr>
          <w:rFonts w:ascii="Garamond" w:hAnsi="Garamond"/>
          <w:sz w:val="24"/>
          <w:szCs w:val="24"/>
        </w:rPr>
        <w:tab/>
        <w:t>A Megbízott gondoskodik a különböző alvállalkozók irányításáról, utasításáról és a közöttük meglévő együttműködésről.</w:t>
      </w:r>
    </w:p>
    <w:p w14:paraId="601CF66B" w14:textId="44B6F749" w:rsidR="0084445D" w:rsidRPr="00EF665D" w:rsidRDefault="0084445D" w:rsidP="0084445D">
      <w:pPr>
        <w:spacing w:after="0"/>
        <w:ind w:left="567" w:hanging="567"/>
        <w:rPr>
          <w:rFonts w:ascii="Garamond" w:hAnsi="Garamond"/>
          <w:sz w:val="24"/>
          <w:szCs w:val="24"/>
        </w:rPr>
      </w:pPr>
      <w:r w:rsidRPr="00EF665D">
        <w:rPr>
          <w:rFonts w:ascii="Garamond" w:hAnsi="Garamond"/>
          <w:sz w:val="24"/>
          <w:szCs w:val="24"/>
        </w:rPr>
        <w:t>5.</w:t>
      </w:r>
      <w:r w:rsidR="008A7D20">
        <w:rPr>
          <w:rFonts w:ascii="Garamond" w:hAnsi="Garamond"/>
          <w:sz w:val="24"/>
          <w:szCs w:val="24"/>
        </w:rPr>
        <w:t>7</w:t>
      </w:r>
      <w:r w:rsidRPr="00EF665D">
        <w:rPr>
          <w:rFonts w:ascii="Garamond" w:hAnsi="Garamond"/>
          <w:sz w:val="24"/>
          <w:szCs w:val="24"/>
        </w:rPr>
        <w:t>.</w:t>
      </w:r>
      <w:r w:rsidRPr="00EF665D">
        <w:rPr>
          <w:rFonts w:ascii="Garamond" w:hAnsi="Garamond"/>
          <w:sz w:val="24"/>
          <w:szCs w:val="24"/>
        </w:rPr>
        <w:tab/>
        <w:t>A Megbízó és az alvállalkozók nincsenek jogviszonyban. A Megbízott kötelezettsége az alvállalkozók közvetlen fizetési igényeinek rendezése és a Megbízó minden ilyen igénytől való mentesítése.</w:t>
      </w:r>
    </w:p>
    <w:p w14:paraId="52263FA9" w14:textId="3A3973AD" w:rsidR="0084445D" w:rsidRPr="00EF665D" w:rsidRDefault="0084445D" w:rsidP="0084445D">
      <w:pPr>
        <w:spacing w:after="0"/>
        <w:ind w:left="567" w:hanging="567"/>
        <w:rPr>
          <w:rFonts w:ascii="Garamond" w:hAnsi="Garamond"/>
          <w:sz w:val="24"/>
          <w:szCs w:val="24"/>
        </w:rPr>
      </w:pPr>
      <w:r w:rsidRPr="00EF665D">
        <w:rPr>
          <w:rFonts w:ascii="Garamond" w:hAnsi="Garamond"/>
          <w:sz w:val="24"/>
          <w:szCs w:val="24"/>
        </w:rPr>
        <w:t>5.</w:t>
      </w:r>
      <w:r w:rsidR="008A7D20">
        <w:rPr>
          <w:rFonts w:ascii="Garamond" w:hAnsi="Garamond"/>
          <w:sz w:val="24"/>
          <w:szCs w:val="24"/>
        </w:rPr>
        <w:t>8</w:t>
      </w:r>
      <w:r w:rsidRPr="00EF665D">
        <w:rPr>
          <w:rFonts w:ascii="Garamond" w:hAnsi="Garamond"/>
          <w:sz w:val="24"/>
          <w:szCs w:val="24"/>
        </w:rPr>
        <w:t>.</w:t>
      </w:r>
      <w:r w:rsidRPr="00EF665D">
        <w:rPr>
          <w:rFonts w:ascii="Garamond" w:hAnsi="Garamond"/>
          <w:sz w:val="24"/>
          <w:szCs w:val="24"/>
        </w:rPr>
        <w:tab/>
        <w:t>Jogszerűen igénybevett alvállalkozó esetén a Megbízott az alvállalkozó teljesítéséért úgy felel, mintha a munkát saját maga végezte volna el. Jogszerűtlenül igénybe vett alvállalkozó esetén a Megbízott felelős minden olyan kárért, amely alvállalkozó igénybevétele esetén nem következett volna be.</w:t>
      </w:r>
    </w:p>
    <w:p w14:paraId="2065199A" w14:textId="77777777" w:rsidR="0084445D" w:rsidRPr="00EF665D" w:rsidRDefault="0084445D" w:rsidP="0084445D">
      <w:pPr>
        <w:pStyle w:val="Listaszerbekezds"/>
        <w:keepNext/>
        <w:spacing w:before="720" w:after="0"/>
        <w:ind w:left="567" w:hanging="567"/>
        <w:contextualSpacing w:val="0"/>
        <w:rPr>
          <w:rFonts w:ascii="Garamond" w:hAnsi="Garamond" w:cstheme="minorHAnsi"/>
          <w:b/>
          <w:caps/>
          <w:sz w:val="24"/>
          <w:szCs w:val="24"/>
        </w:rPr>
      </w:pPr>
      <w:r w:rsidRPr="00EF665D">
        <w:rPr>
          <w:rFonts w:ascii="Garamond" w:hAnsi="Garamond" w:cstheme="minorHAnsi"/>
          <w:b/>
          <w:caps/>
          <w:sz w:val="24"/>
          <w:szCs w:val="24"/>
        </w:rPr>
        <w:t>6.</w:t>
      </w:r>
      <w:r w:rsidRPr="00EF665D">
        <w:rPr>
          <w:rFonts w:ascii="Garamond" w:hAnsi="Garamond" w:cstheme="minorHAnsi"/>
          <w:b/>
          <w:caps/>
          <w:sz w:val="24"/>
          <w:szCs w:val="24"/>
        </w:rPr>
        <w:tab/>
        <w:t>Szerződés megszűnése és módosítása</w:t>
      </w:r>
    </w:p>
    <w:p w14:paraId="4D16AD86" w14:textId="69BC2471" w:rsidR="008E5A22" w:rsidRDefault="0084445D" w:rsidP="0084445D">
      <w:pPr>
        <w:pStyle w:val="NormlWeb"/>
        <w:spacing w:before="0" w:beforeAutospacing="0" w:after="0" w:afterAutospacing="0"/>
        <w:ind w:left="567" w:hanging="567"/>
        <w:jc w:val="both"/>
        <w:rPr>
          <w:rFonts w:ascii="Garamond" w:hAnsi="Garamond" w:cstheme="minorHAnsi"/>
        </w:rPr>
      </w:pPr>
      <w:r w:rsidRPr="00EF665D">
        <w:rPr>
          <w:rFonts w:ascii="Garamond" w:hAnsi="Garamond" w:cstheme="minorHAnsi"/>
        </w:rPr>
        <w:t>6.1.</w:t>
      </w:r>
      <w:r w:rsidRPr="00EF665D">
        <w:rPr>
          <w:rFonts w:ascii="Garamond" w:hAnsi="Garamond" w:cstheme="minorHAnsi"/>
        </w:rPr>
        <w:tab/>
      </w:r>
      <w:r w:rsidR="008E5A22">
        <w:rPr>
          <w:rFonts w:ascii="Garamond" w:hAnsi="Garamond" w:cstheme="minorHAnsi"/>
        </w:rPr>
        <w:t>Felek megállapodnak, hogy a Szerződés hatályba lépésének feltétele, hogy a Szerződéssel érintett létesítmények vonatkozásában Megbízó által lefolytatott kivitelezési közbeszerzési eljárás(ok) eredményes lezárásának következtében a kivitelezési szerződés(ek) megkötésre kerüljön (kerüljenek).</w:t>
      </w:r>
    </w:p>
    <w:p w14:paraId="6193EF4D" w14:textId="5A7C3103" w:rsidR="0084445D" w:rsidRPr="00EF665D" w:rsidRDefault="008E5A22" w:rsidP="0084445D">
      <w:pPr>
        <w:pStyle w:val="NormlWeb"/>
        <w:spacing w:before="0" w:beforeAutospacing="0" w:after="0" w:afterAutospacing="0"/>
        <w:ind w:left="567" w:hanging="567"/>
        <w:jc w:val="both"/>
        <w:rPr>
          <w:rFonts w:ascii="Garamond" w:hAnsi="Garamond" w:cstheme="minorHAnsi"/>
        </w:rPr>
      </w:pPr>
      <w:r>
        <w:rPr>
          <w:rFonts w:ascii="Garamond" w:hAnsi="Garamond" w:cstheme="minorHAnsi"/>
        </w:rPr>
        <w:t>6.2.</w:t>
      </w:r>
      <w:r>
        <w:rPr>
          <w:rFonts w:ascii="Garamond" w:hAnsi="Garamond" w:cstheme="minorHAnsi"/>
        </w:rPr>
        <w:tab/>
      </w:r>
      <w:r w:rsidR="0084445D" w:rsidRPr="00EF665D">
        <w:rPr>
          <w:rFonts w:ascii="Garamond" w:hAnsi="Garamond" w:cstheme="minorHAnsi"/>
        </w:rPr>
        <w:t>A szerződés megszűnik:</w:t>
      </w:r>
    </w:p>
    <w:p w14:paraId="03504C52" w14:textId="161F8F43" w:rsidR="0084445D" w:rsidRPr="00EF665D" w:rsidRDefault="0084445D" w:rsidP="00880711">
      <w:pPr>
        <w:pStyle w:val="NormlWeb"/>
        <w:spacing w:before="0" w:beforeAutospacing="0" w:after="0" w:afterAutospacing="0"/>
        <w:ind w:left="708" w:hanging="141"/>
        <w:jc w:val="both"/>
        <w:rPr>
          <w:rFonts w:ascii="Garamond" w:hAnsi="Garamond" w:cstheme="minorHAnsi"/>
        </w:rPr>
      </w:pPr>
      <w:r w:rsidRPr="00EF665D">
        <w:rPr>
          <w:rFonts w:ascii="Garamond" w:hAnsi="Garamond" w:cstheme="minorHAnsi"/>
        </w:rPr>
        <w:t>- a szerződés</w:t>
      </w:r>
      <w:r w:rsidR="00ED7683">
        <w:rPr>
          <w:rFonts w:ascii="Garamond" w:hAnsi="Garamond" w:cstheme="minorHAnsi"/>
        </w:rPr>
        <w:t>ben</w:t>
      </w:r>
      <w:r w:rsidR="0031639C">
        <w:rPr>
          <w:rFonts w:ascii="Garamond" w:hAnsi="Garamond" w:cstheme="minorHAnsi"/>
        </w:rPr>
        <w:t xml:space="preserve"> illetve az opciós jog gyakorlása esetén az eseti megrendelésben</w:t>
      </w:r>
      <w:r w:rsidR="00F21E01">
        <w:rPr>
          <w:rFonts w:ascii="Garamond" w:hAnsi="Garamond" w:cstheme="minorHAnsi"/>
        </w:rPr>
        <w:t xml:space="preserve"> meghatározott feladatok elvégzésével, vagyis a kivitelezést követő utó</w:t>
      </w:r>
      <w:r w:rsidR="00973C8C">
        <w:rPr>
          <w:rFonts w:ascii="Garamond" w:hAnsi="Garamond" w:cstheme="minorHAnsi"/>
        </w:rPr>
        <w:t>-</w:t>
      </w:r>
      <w:r w:rsidR="00F21E01">
        <w:rPr>
          <w:rFonts w:ascii="Garamond" w:hAnsi="Garamond" w:cstheme="minorHAnsi"/>
        </w:rPr>
        <w:t>felül</w:t>
      </w:r>
      <w:r w:rsidR="00973C8C">
        <w:rPr>
          <w:rFonts w:ascii="Garamond" w:hAnsi="Garamond" w:cstheme="minorHAnsi"/>
        </w:rPr>
        <w:t>vizsgálati eljárás lezárulásával</w:t>
      </w:r>
      <w:r w:rsidR="00F21E01">
        <w:rPr>
          <w:rFonts w:ascii="Garamond" w:hAnsi="Garamond" w:cstheme="minorHAnsi"/>
        </w:rPr>
        <w:t xml:space="preserve"> (szerződésszerű teljesítés)</w:t>
      </w:r>
      <w:r w:rsidR="00973C8C">
        <w:rPr>
          <w:rFonts w:ascii="Garamond" w:hAnsi="Garamond" w:cstheme="minorHAnsi"/>
        </w:rPr>
        <w:t>.</w:t>
      </w:r>
    </w:p>
    <w:p w14:paraId="3A8C961E" w14:textId="77777777" w:rsidR="0084445D" w:rsidRPr="00EF665D" w:rsidRDefault="0084445D" w:rsidP="0084445D">
      <w:pPr>
        <w:pStyle w:val="NormlWeb"/>
        <w:spacing w:before="0" w:beforeAutospacing="0" w:after="0" w:afterAutospacing="0"/>
        <w:ind w:left="567"/>
        <w:jc w:val="both"/>
        <w:rPr>
          <w:rFonts w:ascii="Garamond" w:hAnsi="Garamond" w:cstheme="minorHAnsi"/>
        </w:rPr>
      </w:pPr>
      <w:r w:rsidRPr="00EF665D">
        <w:rPr>
          <w:rFonts w:ascii="Garamond" w:hAnsi="Garamond" w:cstheme="minorHAnsi"/>
        </w:rPr>
        <w:t>- elállással</w:t>
      </w:r>
    </w:p>
    <w:p w14:paraId="3E67DCCF" w14:textId="77777777" w:rsidR="0084445D" w:rsidRPr="00EF665D" w:rsidRDefault="0084445D" w:rsidP="0084445D">
      <w:pPr>
        <w:pStyle w:val="NormlWeb"/>
        <w:spacing w:before="0" w:beforeAutospacing="0" w:after="0" w:afterAutospacing="0"/>
        <w:ind w:left="567"/>
        <w:jc w:val="both"/>
        <w:rPr>
          <w:rFonts w:ascii="Garamond" w:hAnsi="Garamond" w:cstheme="minorHAnsi"/>
        </w:rPr>
      </w:pPr>
      <w:r w:rsidRPr="00EF665D">
        <w:rPr>
          <w:rFonts w:ascii="Garamond" w:hAnsi="Garamond" w:cstheme="minorHAnsi"/>
        </w:rPr>
        <w:t>- felmondással</w:t>
      </w:r>
    </w:p>
    <w:p w14:paraId="07C2FB10" w14:textId="59B232DE" w:rsidR="004D4C93" w:rsidRPr="00EF665D" w:rsidRDefault="004D4C93" w:rsidP="0084445D">
      <w:pPr>
        <w:autoSpaceDE w:val="0"/>
        <w:autoSpaceDN w:val="0"/>
        <w:adjustRightInd w:val="0"/>
        <w:spacing w:after="0"/>
        <w:ind w:left="567" w:hanging="567"/>
        <w:rPr>
          <w:rFonts w:ascii="Garamond" w:eastAsia="Times New Roman" w:hAnsi="Garamond"/>
          <w:sz w:val="24"/>
          <w:szCs w:val="24"/>
        </w:rPr>
      </w:pPr>
      <w:r>
        <w:rPr>
          <w:rFonts w:ascii="Garamond" w:eastAsia="Times New Roman" w:hAnsi="Garamond"/>
          <w:sz w:val="24"/>
          <w:szCs w:val="24"/>
        </w:rPr>
        <w:t>6.3.</w:t>
      </w:r>
      <w:r>
        <w:rPr>
          <w:rFonts w:ascii="Garamond" w:eastAsia="Times New Roman" w:hAnsi="Garamond"/>
          <w:sz w:val="24"/>
          <w:szCs w:val="24"/>
        </w:rPr>
        <w:tab/>
      </w:r>
      <w:r w:rsidRPr="004D4C93">
        <w:rPr>
          <w:rFonts w:ascii="Garamond" w:eastAsia="Times New Roman" w:hAnsi="Garamond"/>
          <w:sz w:val="24"/>
          <w:szCs w:val="24"/>
        </w:rPr>
        <w:t>Felek rögzítik, hogy bármelyik Fél a másik Fél szerződésszegése esetén – ideértve azt az esetet is, ha a Megbízottal szemben a Megbízási díj 30 %-át elérő kötbér érvényesítésére kerül sor – jogosult a Szerződést a másik Félhez intézett egyoldalú, indokolással ellátott írásbeli nyilatkozatával, azonnali hatállyal megszűntetni (rendkívüli felmondás).</w:t>
      </w:r>
    </w:p>
    <w:p w14:paraId="51557226" w14:textId="77777777" w:rsidR="0084445D" w:rsidRPr="00EF665D" w:rsidRDefault="0084445D" w:rsidP="0084445D">
      <w:pPr>
        <w:autoSpaceDE w:val="0"/>
        <w:autoSpaceDN w:val="0"/>
        <w:adjustRightInd w:val="0"/>
        <w:spacing w:after="0"/>
        <w:ind w:left="567" w:hanging="567"/>
        <w:rPr>
          <w:rFonts w:ascii="Garamond" w:eastAsia="Times New Roman" w:hAnsi="Garamond"/>
          <w:sz w:val="24"/>
          <w:szCs w:val="24"/>
        </w:rPr>
      </w:pPr>
      <w:r w:rsidRPr="00EF665D">
        <w:rPr>
          <w:rFonts w:ascii="Garamond" w:eastAsia="Times New Roman" w:hAnsi="Garamond"/>
          <w:sz w:val="24"/>
          <w:szCs w:val="24"/>
        </w:rPr>
        <w:t>6.4.</w:t>
      </w:r>
      <w:r w:rsidRPr="00EF665D">
        <w:rPr>
          <w:rFonts w:ascii="Garamond" w:eastAsia="Times New Roman" w:hAnsi="Garamond"/>
          <w:sz w:val="24"/>
          <w:szCs w:val="24"/>
        </w:rPr>
        <w:tab/>
        <w:t>A Megbízó felmondása esetén a Megbízó köteles megtéríteni a Megbízottnak a felmondással okozott kárt, kivéve, ha a felmondásra a Megbízott szerződésszegése miatt került sor.</w:t>
      </w:r>
    </w:p>
    <w:p w14:paraId="5608FD23" w14:textId="77777777" w:rsidR="0084445D" w:rsidRPr="00EF665D" w:rsidRDefault="0084445D" w:rsidP="0084445D">
      <w:pPr>
        <w:pStyle w:val="Listaszerbekezds"/>
        <w:autoSpaceDE w:val="0"/>
        <w:autoSpaceDN w:val="0"/>
        <w:adjustRightInd w:val="0"/>
        <w:spacing w:after="0"/>
        <w:ind w:left="567"/>
        <w:contextualSpacing w:val="0"/>
        <w:rPr>
          <w:rFonts w:ascii="Garamond" w:eastAsia="Times New Roman" w:hAnsi="Garamond"/>
          <w:sz w:val="24"/>
          <w:szCs w:val="24"/>
        </w:rPr>
      </w:pPr>
      <w:r w:rsidRPr="00EF665D">
        <w:rPr>
          <w:rFonts w:ascii="Garamond" w:hAnsi="Garamond"/>
          <w:sz w:val="24"/>
          <w:szCs w:val="24"/>
        </w:rPr>
        <w:t>Ha a Szerződést a Megbízott alkalmatlan időben mondta fel, köteles megtéríteni a Megbízónak a felmondással okozott kárt, kivéve, ha a felmondásra a Megbízó szerződésszegése miatt került sor.</w:t>
      </w:r>
    </w:p>
    <w:p w14:paraId="31E3FFAF" w14:textId="77777777" w:rsidR="0084445D" w:rsidRPr="00EF665D" w:rsidRDefault="0084445D" w:rsidP="0084445D">
      <w:pPr>
        <w:spacing w:after="0"/>
        <w:ind w:left="567" w:hanging="567"/>
        <w:rPr>
          <w:rFonts w:ascii="Garamond" w:hAnsi="Garamond"/>
          <w:sz w:val="24"/>
          <w:szCs w:val="24"/>
          <w:lang w:eastAsia="en-GB"/>
        </w:rPr>
      </w:pPr>
      <w:r w:rsidRPr="00EF665D">
        <w:rPr>
          <w:rFonts w:ascii="Garamond" w:hAnsi="Garamond"/>
          <w:sz w:val="24"/>
          <w:szCs w:val="24"/>
          <w:lang w:eastAsia="en-GB"/>
        </w:rPr>
        <w:t>6.5.</w:t>
      </w:r>
      <w:r w:rsidRPr="00EF665D">
        <w:rPr>
          <w:rFonts w:ascii="Garamond" w:hAnsi="Garamond"/>
          <w:sz w:val="24"/>
          <w:szCs w:val="24"/>
          <w:lang w:eastAsia="en-GB"/>
        </w:rPr>
        <w:tab/>
        <w:t xml:space="preserve">Felek megállapodnak abban, hogy a Megbízó </w:t>
      </w:r>
      <w:r w:rsidRPr="00EF665D">
        <w:rPr>
          <w:rFonts w:ascii="Garamond" w:hAnsi="Garamond" w:cs="Calibri"/>
          <w:sz w:val="24"/>
          <w:szCs w:val="24"/>
          <w:lang w:eastAsia="en-GB"/>
        </w:rPr>
        <w:t>a Szerződést a Megbízotthoz intézett egyoldalú, írásos nyilatkozatával felmondhatja, vagy a Ptk, szerint attól elállhat, ha:</w:t>
      </w:r>
    </w:p>
    <w:p w14:paraId="12D4997E" w14:textId="77777777" w:rsidR="0084445D" w:rsidRPr="00EF665D" w:rsidRDefault="0084445D" w:rsidP="0084445D">
      <w:pPr>
        <w:pStyle w:val="Listaszerbekezds"/>
        <w:numPr>
          <w:ilvl w:val="0"/>
          <w:numId w:val="35"/>
        </w:numPr>
        <w:spacing w:after="0"/>
        <w:ind w:left="1134" w:hanging="567"/>
        <w:rPr>
          <w:rFonts w:ascii="Garamond" w:hAnsi="Garamond"/>
          <w:sz w:val="24"/>
          <w:szCs w:val="24"/>
          <w:lang w:eastAsia="en-GB"/>
        </w:rPr>
      </w:pPr>
      <w:r w:rsidRPr="00EF665D">
        <w:rPr>
          <w:rFonts w:ascii="Garamond" w:hAnsi="Garamond"/>
          <w:sz w:val="24"/>
          <w:szCs w:val="24"/>
          <w:lang w:eastAsia="en-GB"/>
        </w:rPr>
        <w:t>feltétlenül szükséges a Szerződés olyan lényeges módosítása, amely esetében a Kbt. 141. § alapján új közbeszerzési eljárást kell lefolytatni;</w:t>
      </w:r>
    </w:p>
    <w:p w14:paraId="0111441B" w14:textId="77777777" w:rsidR="0084445D" w:rsidRPr="00EF665D" w:rsidRDefault="0084445D" w:rsidP="0084445D">
      <w:pPr>
        <w:pStyle w:val="Listaszerbekezds"/>
        <w:numPr>
          <w:ilvl w:val="0"/>
          <w:numId w:val="35"/>
        </w:numPr>
        <w:spacing w:after="0"/>
        <w:ind w:left="1134" w:hanging="567"/>
        <w:rPr>
          <w:rFonts w:ascii="Garamond" w:hAnsi="Garamond"/>
          <w:sz w:val="24"/>
          <w:szCs w:val="24"/>
          <w:lang w:eastAsia="en-GB"/>
        </w:rPr>
      </w:pPr>
      <w:r w:rsidRPr="00EF665D">
        <w:rPr>
          <w:rFonts w:ascii="Garamond" w:hAnsi="Garamond"/>
          <w:sz w:val="24"/>
          <w:szCs w:val="24"/>
          <w:lang w:eastAsia="en-GB"/>
        </w:rPr>
        <w:t>a Megbízott nem biztosítja a Kbt. 138. §-ban foglaltak betartását, vagy a Megbízott</w:t>
      </w:r>
      <w:r>
        <w:rPr>
          <w:rFonts w:ascii="Garamond" w:hAnsi="Garamond"/>
          <w:sz w:val="24"/>
          <w:szCs w:val="24"/>
          <w:lang w:eastAsia="en-GB"/>
        </w:rPr>
        <w:t xml:space="preserve"> </w:t>
      </w:r>
      <w:r w:rsidRPr="00EF665D">
        <w:rPr>
          <w:rFonts w:ascii="Garamond" w:hAnsi="Garamond"/>
          <w:sz w:val="24"/>
          <w:szCs w:val="24"/>
          <w:lang w:eastAsia="en-GB"/>
        </w:rPr>
        <w:t>személyében érvényesen olyan jogutódlás következett be, amely nem felel meg a Kbt. 139. §-ban foglaltaknak; vagy</w:t>
      </w:r>
    </w:p>
    <w:p w14:paraId="0E6E5E4F" w14:textId="77777777" w:rsidR="0084445D" w:rsidRPr="00EF665D" w:rsidRDefault="0084445D" w:rsidP="0084445D">
      <w:pPr>
        <w:pStyle w:val="Listaszerbekezds"/>
        <w:numPr>
          <w:ilvl w:val="0"/>
          <w:numId w:val="35"/>
        </w:numPr>
        <w:spacing w:after="0"/>
        <w:ind w:left="1134" w:hanging="567"/>
        <w:rPr>
          <w:rFonts w:ascii="Garamond" w:hAnsi="Garamond"/>
          <w:sz w:val="24"/>
          <w:szCs w:val="24"/>
          <w:lang w:eastAsia="en-GB"/>
        </w:rPr>
      </w:pPr>
      <w:r w:rsidRPr="00EF665D">
        <w:rPr>
          <w:rFonts w:ascii="Garamond" w:hAnsi="Garamond"/>
          <w:sz w:val="24"/>
          <w:szCs w:val="24"/>
          <w:lang w:eastAsia="en-GB"/>
        </w:rPr>
        <w:t>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w:t>
      </w:r>
    </w:p>
    <w:p w14:paraId="3B24AD68" w14:textId="77777777" w:rsidR="0084445D" w:rsidRPr="00EF665D" w:rsidRDefault="0084445D" w:rsidP="0084445D">
      <w:pPr>
        <w:spacing w:after="0"/>
        <w:ind w:left="567" w:hanging="567"/>
        <w:rPr>
          <w:rFonts w:ascii="Garamond" w:hAnsi="Garamond"/>
          <w:sz w:val="24"/>
          <w:szCs w:val="24"/>
          <w:lang w:eastAsia="en-GB"/>
        </w:rPr>
      </w:pPr>
      <w:r w:rsidRPr="00EF665D">
        <w:rPr>
          <w:rFonts w:ascii="Garamond" w:hAnsi="Garamond"/>
          <w:sz w:val="24"/>
          <w:szCs w:val="24"/>
        </w:rPr>
        <w:t>6.6.</w:t>
      </w:r>
      <w:r w:rsidRPr="00EF665D">
        <w:rPr>
          <w:rFonts w:ascii="Garamond" w:hAnsi="Garamond"/>
          <w:sz w:val="24"/>
          <w:szCs w:val="24"/>
        </w:rPr>
        <w:tab/>
        <w:t xml:space="preserve">A Megbízó köteles a Szerződést felmondani, vagy a Ptk.-ban foglaltak szerint elállni, ha a Szerződés megkötését követően jut tudomására, hogy a Megbízott tekintetében a </w:t>
      </w:r>
      <w:r w:rsidRPr="00EF665D">
        <w:rPr>
          <w:rFonts w:ascii="Garamond" w:hAnsi="Garamond"/>
          <w:sz w:val="24"/>
          <w:szCs w:val="24"/>
        </w:rPr>
        <w:lastRenderedPageBreak/>
        <w:t>közbeszerzési eljárás során kizáró ok állt fenn, és ezért ki kellett volna zárni a közbeszerzési eljárásból.</w:t>
      </w:r>
    </w:p>
    <w:p w14:paraId="091D304F" w14:textId="77777777" w:rsidR="0084445D" w:rsidRPr="00EF665D" w:rsidRDefault="0084445D" w:rsidP="0084445D">
      <w:pPr>
        <w:pStyle w:val="Listaszerbekezds"/>
        <w:spacing w:after="0"/>
        <w:ind w:left="567" w:hanging="567"/>
        <w:rPr>
          <w:rFonts w:ascii="Garamond" w:hAnsi="Garamond"/>
          <w:sz w:val="24"/>
          <w:szCs w:val="24"/>
          <w:lang w:eastAsia="en-GB"/>
        </w:rPr>
      </w:pPr>
      <w:r w:rsidRPr="00EF665D">
        <w:rPr>
          <w:rFonts w:ascii="Garamond" w:hAnsi="Garamond"/>
          <w:sz w:val="24"/>
          <w:szCs w:val="24"/>
          <w:lang w:eastAsia="en-GB"/>
        </w:rPr>
        <w:t>6.7.</w:t>
      </w:r>
      <w:r w:rsidRPr="00EF665D">
        <w:rPr>
          <w:rFonts w:ascii="Garamond" w:hAnsi="Garamond"/>
          <w:sz w:val="24"/>
          <w:szCs w:val="24"/>
          <w:lang w:eastAsia="en-GB"/>
        </w:rPr>
        <w:tab/>
        <w:t xml:space="preserve">Felek megállapodnak abban, hogy a Megbízó jogosult és köteles a Szerződést azonnali hatállyal, a Megbízotthoz intézett egyoldalú, írásos nyilatkozatával felmondani, vagy a Ptk.-ban foglaltak szerint elállni, </w:t>
      </w:r>
      <w:r w:rsidRPr="00EF665D">
        <w:rPr>
          <w:rFonts w:ascii="Garamond" w:hAnsi="Garamond"/>
          <w:sz w:val="24"/>
          <w:szCs w:val="24"/>
        </w:rPr>
        <w:t>ha szükséges olyan határidővel, amely lehetővé teszi, hogy a szerződéssel érintett feladata ellátásáról gondoskodni tudjon</w:t>
      </w:r>
      <w:r w:rsidRPr="00EF665D">
        <w:rPr>
          <w:rFonts w:ascii="Garamond" w:hAnsi="Garamond"/>
          <w:sz w:val="24"/>
          <w:szCs w:val="24"/>
          <w:lang w:eastAsia="en-GB"/>
        </w:rPr>
        <w:t>:</w:t>
      </w:r>
    </w:p>
    <w:p w14:paraId="3FD30770" w14:textId="77777777" w:rsidR="0084445D" w:rsidRPr="00EF665D" w:rsidRDefault="0084445D" w:rsidP="0084445D">
      <w:pPr>
        <w:pStyle w:val="Listaszerbekezds"/>
        <w:spacing w:after="0"/>
        <w:ind w:left="851" w:hanging="284"/>
        <w:rPr>
          <w:rFonts w:ascii="Garamond" w:hAnsi="Garamond"/>
          <w:sz w:val="24"/>
          <w:szCs w:val="24"/>
          <w:lang w:eastAsia="en-GB"/>
        </w:rPr>
      </w:pPr>
      <w:r w:rsidRPr="00EF665D">
        <w:rPr>
          <w:rFonts w:ascii="Garamond" w:hAnsi="Garamond"/>
          <w:sz w:val="24"/>
          <w:szCs w:val="24"/>
          <w:lang w:eastAsia="en-GB"/>
        </w:rPr>
        <w:t xml:space="preserve">-  </w:t>
      </w:r>
      <w:r w:rsidRPr="00EF665D">
        <w:rPr>
          <w:rFonts w:ascii="Garamond" w:hAnsi="Garamond"/>
          <w:sz w:val="24"/>
          <w:szCs w:val="24"/>
          <w:lang w:eastAsia="en-GB"/>
        </w:rPr>
        <w:tab/>
        <w:t>amennyiben a Megbízottban közvetetten vagy közvetlenül 25%-ot meghaladó tulajdoni részesedést szerez valamely olyan jogi személy vagy személyes joga szerint jogképes szervezet, amely tekintetében fennáll a Kbt. 62. § (1) bekezdés k) pont kb) alpontjában meghatározott feltétel;</w:t>
      </w:r>
    </w:p>
    <w:p w14:paraId="1DD12B22" w14:textId="77777777" w:rsidR="0084445D" w:rsidRPr="00EF665D" w:rsidRDefault="0084445D" w:rsidP="0084445D">
      <w:pPr>
        <w:pStyle w:val="Listaszerbekezds"/>
        <w:spacing w:after="0"/>
        <w:ind w:left="851" w:hanging="284"/>
        <w:rPr>
          <w:rFonts w:ascii="Garamond" w:hAnsi="Garamond"/>
          <w:sz w:val="24"/>
          <w:szCs w:val="24"/>
          <w:lang w:eastAsia="en-GB"/>
        </w:rPr>
      </w:pPr>
      <w:r w:rsidRPr="00EF665D">
        <w:rPr>
          <w:rFonts w:ascii="Garamond" w:hAnsi="Garamond"/>
          <w:sz w:val="24"/>
          <w:szCs w:val="24"/>
          <w:lang w:eastAsia="en-GB"/>
        </w:rPr>
        <w:t>-</w:t>
      </w:r>
      <w:r w:rsidRPr="00EF665D">
        <w:rPr>
          <w:rFonts w:ascii="Garamond" w:hAnsi="Garamond"/>
          <w:sz w:val="24"/>
          <w:szCs w:val="24"/>
          <w:lang w:eastAsia="en-GB"/>
        </w:rPr>
        <w:tab/>
        <w:t>amennyiben a Megbízott közvetetten vagy közvetlenül 25%-ot meghaladó tulajdoni részesedést szerez valamely olyan jogi személyben vagy személyes joga szerint jogképes szervezetben, amely tekintetében fennáll a Kbt. 62. § (1) bekezdés k) pont kb) alpontjában meghatározott feltétel.</w:t>
      </w:r>
    </w:p>
    <w:p w14:paraId="7C7069DA" w14:textId="77777777" w:rsidR="0084445D" w:rsidRPr="00EF665D" w:rsidRDefault="0084445D" w:rsidP="0084445D">
      <w:pPr>
        <w:pStyle w:val="Listaszerbekezds"/>
        <w:spacing w:after="0"/>
        <w:ind w:left="567" w:hanging="567"/>
        <w:rPr>
          <w:rFonts w:ascii="Garamond" w:hAnsi="Garamond"/>
          <w:sz w:val="24"/>
          <w:szCs w:val="24"/>
          <w:lang w:eastAsia="en-GB"/>
        </w:rPr>
      </w:pPr>
      <w:r w:rsidRPr="00EF665D">
        <w:rPr>
          <w:rFonts w:ascii="Garamond" w:hAnsi="Garamond"/>
          <w:sz w:val="24"/>
          <w:szCs w:val="24"/>
          <w:lang w:eastAsia="en-GB"/>
        </w:rPr>
        <w:t xml:space="preserve">6.8. </w:t>
      </w:r>
      <w:r w:rsidRPr="00EF665D">
        <w:rPr>
          <w:rFonts w:ascii="Garamond" w:hAnsi="Garamond"/>
          <w:sz w:val="24"/>
          <w:szCs w:val="24"/>
          <w:lang w:eastAsia="en-GB"/>
        </w:rPr>
        <w:tab/>
        <w:t xml:space="preserve">A Megbízott tudomásul veszi, hogy </w:t>
      </w:r>
    </w:p>
    <w:p w14:paraId="7F99BA5D" w14:textId="77777777" w:rsidR="0084445D" w:rsidRPr="00EF665D" w:rsidRDefault="0084445D" w:rsidP="0084445D">
      <w:pPr>
        <w:pStyle w:val="Listaszerbekezds"/>
        <w:spacing w:after="0"/>
        <w:ind w:left="851" w:hanging="284"/>
        <w:rPr>
          <w:rFonts w:ascii="Garamond" w:hAnsi="Garamond"/>
          <w:sz w:val="24"/>
          <w:szCs w:val="24"/>
          <w:lang w:eastAsia="en-GB"/>
        </w:rPr>
      </w:pPr>
      <w:r w:rsidRPr="00EF665D">
        <w:rPr>
          <w:rFonts w:ascii="Garamond" w:hAnsi="Garamond"/>
          <w:sz w:val="24"/>
          <w:szCs w:val="24"/>
          <w:lang w:eastAsia="en-GB"/>
        </w:rPr>
        <w:t>-</w:t>
      </w:r>
      <w:r w:rsidRPr="00EF665D">
        <w:rPr>
          <w:rFonts w:ascii="Garamond" w:hAnsi="Garamond"/>
          <w:sz w:val="24"/>
          <w:szCs w:val="24"/>
          <w:lang w:eastAsia="en-GB"/>
        </w:rPr>
        <w:tab/>
        <w:t>nem fizethet, illetve számolhat el a Szerződés teljesítésével összefüggésben olyan költségeket, amelyek a Kbt. 62. § (1) bekezdés k) pont ka)–kb) alpontja szerinti feltételeknek nem megfelelő társaság tekintetében merülnek fel, és amelyek a Megbízott adóköteles jövedelmének csökkentésére alkalmasak;</w:t>
      </w:r>
    </w:p>
    <w:p w14:paraId="478F90D3" w14:textId="77777777" w:rsidR="0084445D" w:rsidRPr="00EF665D" w:rsidRDefault="0084445D" w:rsidP="0084445D">
      <w:pPr>
        <w:pStyle w:val="Listaszerbekezds"/>
        <w:spacing w:after="0"/>
        <w:ind w:left="851" w:hanging="284"/>
        <w:rPr>
          <w:rFonts w:ascii="Garamond" w:hAnsi="Garamond"/>
          <w:sz w:val="24"/>
          <w:szCs w:val="24"/>
          <w:lang w:eastAsia="en-GB"/>
        </w:rPr>
      </w:pPr>
      <w:r w:rsidRPr="00EF665D">
        <w:rPr>
          <w:rFonts w:ascii="Garamond" w:hAnsi="Garamond"/>
          <w:sz w:val="24"/>
          <w:szCs w:val="24"/>
          <w:lang w:eastAsia="en-GB"/>
        </w:rPr>
        <w:t>-</w:t>
      </w:r>
      <w:r w:rsidRPr="00EF665D">
        <w:rPr>
          <w:rFonts w:ascii="Garamond" w:hAnsi="Garamond"/>
          <w:sz w:val="24"/>
          <w:szCs w:val="24"/>
          <w:lang w:eastAsia="en-GB"/>
        </w:rPr>
        <w:tab/>
        <w:t>a Szerződés teljesítésének teljes időtartama alatt köteles tulajdonosi szerkezetét a Megbízó számára megismerhetővé tenni és a Kbt. 143. § (3) bekezdése szerinti ügyletekről a Megbízót haladéktalanul értesíteni.</w:t>
      </w:r>
    </w:p>
    <w:p w14:paraId="69B3BF0C" w14:textId="77777777" w:rsidR="0084445D" w:rsidRPr="00EF665D" w:rsidRDefault="0084445D" w:rsidP="0084445D">
      <w:pPr>
        <w:pStyle w:val="Listaszerbekezds"/>
        <w:spacing w:after="0"/>
        <w:ind w:left="567" w:hanging="567"/>
        <w:rPr>
          <w:rFonts w:ascii="Garamond" w:hAnsi="Garamond"/>
          <w:sz w:val="24"/>
          <w:szCs w:val="24"/>
          <w:lang w:eastAsia="en-GB"/>
        </w:rPr>
      </w:pPr>
      <w:r w:rsidRPr="00EF665D">
        <w:rPr>
          <w:rFonts w:ascii="Garamond" w:hAnsi="Garamond"/>
          <w:sz w:val="24"/>
          <w:szCs w:val="24"/>
          <w:lang w:eastAsia="en-GB"/>
        </w:rPr>
        <w:t>6.9.</w:t>
      </w:r>
      <w:r w:rsidRPr="00EF665D">
        <w:rPr>
          <w:rFonts w:ascii="Garamond" w:hAnsi="Garamond"/>
          <w:sz w:val="24"/>
          <w:szCs w:val="24"/>
          <w:lang w:eastAsia="en-GB"/>
        </w:rPr>
        <w:tab/>
        <w:t>Amennyiben a Megbízott a 6.8. pontban foglalt valamelyik kötelezettségét megszegi, a Megbízó jogosult és köteles a Szerződést azonnali hatállyal felmondani, vagy a Ptk.-ban foglaltak szerint elállni.</w:t>
      </w:r>
    </w:p>
    <w:p w14:paraId="2FB52BBE" w14:textId="77777777" w:rsidR="0084445D" w:rsidRPr="00EF665D" w:rsidRDefault="0084445D" w:rsidP="0084445D">
      <w:pPr>
        <w:spacing w:after="0"/>
        <w:ind w:left="567" w:hanging="567"/>
        <w:rPr>
          <w:rFonts w:ascii="Garamond" w:hAnsi="Garamond"/>
          <w:sz w:val="24"/>
          <w:szCs w:val="24"/>
          <w:lang w:eastAsia="en-GB"/>
        </w:rPr>
      </w:pPr>
      <w:r w:rsidRPr="00EF665D">
        <w:rPr>
          <w:rFonts w:ascii="Garamond" w:hAnsi="Garamond"/>
          <w:sz w:val="24"/>
          <w:szCs w:val="24"/>
          <w:lang w:eastAsia="en-GB"/>
        </w:rPr>
        <w:t>6.10.</w:t>
      </w:r>
      <w:r w:rsidRPr="00EF665D">
        <w:rPr>
          <w:rFonts w:ascii="Garamond" w:hAnsi="Garamond"/>
          <w:sz w:val="24"/>
          <w:szCs w:val="24"/>
          <w:lang w:eastAsia="en-GB"/>
        </w:rPr>
        <w:tab/>
        <w:t>Felek megállapodnak abban, hogy amennyiben a Megbízó a Szerződésben szabályozott felmondási jogával él, a Megbízott kifejezetten lemond az elmaradt haszna iránti igény érvényesítéséről a Megbízóval szemben. Felek megállapodnak abban, hogy a Megbízott a Szerződés aláírásával mindennemű, a Szerződés megszűnéséből eredő igény érvényesítéséről kifejezetten lemond, amennyiben a Szerződés megszüntetése a Megbízott szerződésszegő magatartásának következménye.</w:t>
      </w:r>
    </w:p>
    <w:p w14:paraId="545BDF94" w14:textId="64414DAF" w:rsidR="0084445D" w:rsidRPr="00EF665D" w:rsidRDefault="0084445D" w:rsidP="0084445D">
      <w:pPr>
        <w:pStyle w:val="Listaszerbekezds"/>
        <w:spacing w:after="0"/>
        <w:ind w:left="567" w:hanging="567"/>
        <w:rPr>
          <w:rFonts w:ascii="Garamond" w:hAnsi="Garamond"/>
          <w:sz w:val="24"/>
          <w:szCs w:val="24"/>
          <w:lang w:eastAsia="en-GB"/>
        </w:rPr>
      </w:pPr>
      <w:r w:rsidRPr="00EF665D">
        <w:rPr>
          <w:rFonts w:ascii="Garamond" w:hAnsi="Garamond"/>
          <w:sz w:val="24"/>
          <w:szCs w:val="24"/>
          <w:lang w:eastAsia="en-GB"/>
        </w:rPr>
        <w:t>6.11.</w:t>
      </w:r>
      <w:r w:rsidRPr="00EF665D">
        <w:rPr>
          <w:rFonts w:ascii="Garamond" w:hAnsi="Garamond"/>
          <w:sz w:val="24"/>
          <w:szCs w:val="24"/>
          <w:lang w:eastAsia="en-GB"/>
        </w:rPr>
        <w:tab/>
        <w:t>Felek rögzítik, hogy a Szerződést kizárólag írásban, a Kbt. 141 §-ában foglalt rendelkezések maradéktalan betartása mellett módosíthatják</w:t>
      </w:r>
    </w:p>
    <w:p w14:paraId="639D1C83" w14:textId="77777777" w:rsidR="0084445D" w:rsidRPr="00EF665D" w:rsidRDefault="0084445D" w:rsidP="0084445D">
      <w:pPr>
        <w:numPr>
          <w:ilvl w:val="0"/>
          <w:numId w:val="43"/>
        </w:numPr>
        <w:spacing w:before="720" w:after="0"/>
        <w:rPr>
          <w:rFonts w:ascii="Garamond" w:hAnsi="Garamond" w:cs="Calibri"/>
          <w:b/>
          <w:caps/>
          <w:sz w:val="24"/>
          <w:szCs w:val="24"/>
          <w:lang w:eastAsia="en-GB"/>
        </w:rPr>
      </w:pPr>
      <w:r w:rsidRPr="00EF665D">
        <w:rPr>
          <w:rFonts w:ascii="Garamond" w:hAnsi="Garamond" w:cs="Calibri"/>
          <w:b/>
          <w:caps/>
          <w:sz w:val="24"/>
          <w:szCs w:val="24"/>
          <w:lang w:eastAsia="en-GB"/>
        </w:rPr>
        <w:t>Kötbér</w:t>
      </w:r>
    </w:p>
    <w:p w14:paraId="7029DE51" w14:textId="384E16FB" w:rsidR="00C06292" w:rsidRPr="0083471C" w:rsidRDefault="0084445D" w:rsidP="0083471C">
      <w:pPr>
        <w:pStyle w:val="Listaszerbekezds"/>
        <w:numPr>
          <w:ilvl w:val="1"/>
          <w:numId w:val="43"/>
        </w:numPr>
        <w:spacing w:after="0"/>
        <w:ind w:hanging="574"/>
        <w:rPr>
          <w:rFonts w:ascii="Garamond" w:hAnsi="Garamond" w:cs="Calibri"/>
          <w:sz w:val="24"/>
          <w:szCs w:val="24"/>
          <w:lang w:eastAsia="en-GB"/>
        </w:rPr>
      </w:pPr>
      <w:r w:rsidRPr="0083471C">
        <w:rPr>
          <w:rFonts w:ascii="Garamond" w:hAnsi="Garamond" w:cs="Calibri"/>
          <w:sz w:val="24"/>
          <w:szCs w:val="24"/>
          <w:lang w:eastAsia="en-GB"/>
        </w:rPr>
        <w:t xml:space="preserve">Felek megállapodnak abban, hogy </w:t>
      </w:r>
      <w:r w:rsidR="00C06292" w:rsidRPr="0083471C">
        <w:rPr>
          <w:rFonts w:ascii="Garamond" w:hAnsi="Garamond" w:cs="Calibri"/>
          <w:sz w:val="24"/>
          <w:szCs w:val="24"/>
          <w:lang w:eastAsia="en-GB"/>
        </w:rPr>
        <w:t>a Ptk. 6:186. § (1) bekezdésére tekintettel Megbízott pénz fizetésére kötelezi magát, ha olyan okból, amelyért felelős megszegi a Szerződést.</w:t>
      </w:r>
    </w:p>
    <w:p w14:paraId="1D5BAF13" w14:textId="26D45DF2" w:rsidR="0084445D" w:rsidRPr="0083471C" w:rsidRDefault="00C06292" w:rsidP="0083471C">
      <w:pPr>
        <w:pStyle w:val="Listaszerbekezds"/>
        <w:numPr>
          <w:ilvl w:val="1"/>
          <w:numId w:val="43"/>
        </w:numPr>
        <w:spacing w:after="0"/>
        <w:ind w:hanging="574"/>
        <w:rPr>
          <w:rFonts w:ascii="Garamond" w:hAnsi="Garamond" w:cs="Calibri"/>
          <w:sz w:val="24"/>
          <w:szCs w:val="24"/>
          <w:lang w:eastAsia="en-GB"/>
        </w:rPr>
      </w:pPr>
      <w:r>
        <w:rPr>
          <w:rFonts w:ascii="Garamond" w:hAnsi="Garamond" w:cs="Calibri"/>
          <w:sz w:val="24"/>
          <w:szCs w:val="24"/>
          <w:lang w:eastAsia="en-GB"/>
        </w:rPr>
        <w:t>A</w:t>
      </w:r>
      <w:r w:rsidR="0084445D" w:rsidRPr="0083471C">
        <w:rPr>
          <w:rFonts w:ascii="Garamond" w:hAnsi="Garamond" w:cs="Calibri"/>
          <w:sz w:val="24"/>
          <w:szCs w:val="24"/>
          <w:lang w:eastAsia="en-GB"/>
        </w:rPr>
        <w:t>mennyiben Megbízott a feladatait – olyan okból, amelyért felelős – nem, vagy nem a szerződésben foglaltaknak megfelelően látja el, úgy Megbízott hibás teljesítési kötbért köteles fizetni Megbízó részére.</w:t>
      </w:r>
    </w:p>
    <w:p w14:paraId="61582B71" w14:textId="695F5535" w:rsidR="0084445D" w:rsidRPr="00EF665D" w:rsidRDefault="0084445D" w:rsidP="0084445D">
      <w:pPr>
        <w:spacing w:after="0"/>
        <w:ind w:left="567" w:hanging="567"/>
        <w:rPr>
          <w:rFonts w:ascii="Garamond" w:hAnsi="Garamond" w:cs="Calibri"/>
          <w:sz w:val="24"/>
          <w:szCs w:val="24"/>
          <w:lang w:eastAsia="en-GB"/>
        </w:rPr>
      </w:pPr>
      <w:r w:rsidRPr="00EF665D">
        <w:rPr>
          <w:rFonts w:ascii="Garamond" w:hAnsi="Garamond" w:cs="Calibri"/>
          <w:sz w:val="24"/>
          <w:szCs w:val="24"/>
          <w:lang w:eastAsia="en-GB"/>
        </w:rPr>
        <w:t>7.</w:t>
      </w:r>
      <w:r w:rsidR="00C06292">
        <w:rPr>
          <w:rFonts w:ascii="Garamond" w:hAnsi="Garamond" w:cs="Calibri"/>
          <w:sz w:val="24"/>
          <w:szCs w:val="24"/>
          <w:lang w:eastAsia="en-GB"/>
        </w:rPr>
        <w:t>3</w:t>
      </w:r>
      <w:r w:rsidRPr="00EF665D">
        <w:rPr>
          <w:rFonts w:ascii="Garamond" w:hAnsi="Garamond" w:cs="Calibri"/>
          <w:sz w:val="24"/>
          <w:szCs w:val="24"/>
          <w:lang w:eastAsia="en-GB"/>
        </w:rPr>
        <w:t>.</w:t>
      </w:r>
      <w:r w:rsidRPr="00EF665D">
        <w:rPr>
          <w:rFonts w:ascii="Garamond" w:hAnsi="Garamond" w:cs="Calibri"/>
          <w:sz w:val="24"/>
          <w:szCs w:val="24"/>
          <w:lang w:eastAsia="en-GB"/>
        </w:rPr>
        <w:tab/>
        <w:t>A hibás teljesítési kötbér alapja az érintett</w:t>
      </w:r>
      <w:r w:rsidR="0031639C">
        <w:rPr>
          <w:rFonts w:ascii="Garamond" w:hAnsi="Garamond" w:cs="Calibri"/>
          <w:sz w:val="24"/>
          <w:szCs w:val="24"/>
          <w:lang w:eastAsia="en-GB"/>
        </w:rPr>
        <w:t xml:space="preserve"> (Opciós)</w:t>
      </w:r>
      <w:r w:rsidRPr="00EF665D">
        <w:rPr>
          <w:rFonts w:ascii="Garamond" w:hAnsi="Garamond" w:cs="Calibri"/>
          <w:sz w:val="24"/>
          <w:szCs w:val="24"/>
          <w:lang w:eastAsia="en-GB"/>
        </w:rPr>
        <w:t xml:space="preserve"> </w:t>
      </w:r>
      <w:r w:rsidR="0031639C">
        <w:rPr>
          <w:rFonts w:ascii="Garamond" w:hAnsi="Garamond" w:cs="Calibri"/>
          <w:sz w:val="24"/>
          <w:szCs w:val="24"/>
          <w:lang w:eastAsia="en-GB"/>
        </w:rPr>
        <w:t>B</w:t>
      </w:r>
      <w:r w:rsidRPr="00EF665D">
        <w:rPr>
          <w:rFonts w:ascii="Garamond" w:hAnsi="Garamond" w:cs="Calibri"/>
          <w:sz w:val="24"/>
          <w:szCs w:val="24"/>
          <w:lang w:eastAsia="en-GB"/>
        </w:rPr>
        <w:t xml:space="preserve">eruházásra eső </w:t>
      </w:r>
      <w:ins w:id="4" w:author="Zámbó Balázs dr." w:date="2017-09-07T10:29:00Z">
        <w:r w:rsidR="00AE5CE2">
          <w:rPr>
            <w:rFonts w:ascii="Garamond" w:hAnsi="Garamond" w:cs="Calibri"/>
            <w:sz w:val="24"/>
            <w:szCs w:val="24"/>
            <w:lang w:eastAsia="en-GB"/>
          </w:rPr>
          <w:t xml:space="preserve">nettó </w:t>
        </w:r>
      </w:ins>
      <w:r w:rsidRPr="00EF665D">
        <w:rPr>
          <w:rFonts w:ascii="Garamond" w:hAnsi="Garamond" w:cs="Calibri"/>
          <w:sz w:val="24"/>
          <w:szCs w:val="24"/>
          <w:lang w:eastAsia="en-GB"/>
        </w:rPr>
        <w:t>Megbízási díjrész.</w:t>
      </w:r>
    </w:p>
    <w:p w14:paraId="0E876918" w14:textId="6DCC7642" w:rsidR="0084445D" w:rsidRPr="00EF665D" w:rsidRDefault="0084445D" w:rsidP="0084445D">
      <w:pPr>
        <w:spacing w:after="0"/>
        <w:ind w:left="567" w:hanging="567"/>
        <w:contextualSpacing/>
        <w:rPr>
          <w:rFonts w:ascii="Garamond" w:hAnsi="Garamond" w:cs="Calibri"/>
          <w:sz w:val="24"/>
          <w:szCs w:val="24"/>
          <w:lang w:eastAsia="en-GB"/>
        </w:rPr>
      </w:pPr>
      <w:r w:rsidRPr="00EF665D">
        <w:rPr>
          <w:rFonts w:ascii="Garamond" w:hAnsi="Garamond" w:cs="Calibri"/>
          <w:sz w:val="24"/>
          <w:szCs w:val="24"/>
          <w:lang w:eastAsia="en-GB"/>
        </w:rPr>
        <w:t>7.</w:t>
      </w:r>
      <w:r w:rsidR="00C06292">
        <w:rPr>
          <w:rFonts w:ascii="Garamond" w:hAnsi="Garamond" w:cs="Calibri"/>
          <w:sz w:val="24"/>
          <w:szCs w:val="24"/>
          <w:lang w:eastAsia="en-GB"/>
        </w:rPr>
        <w:t>4</w:t>
      </w:r>
      <w:r w:rsidRPr="00EF665D">
        <w:rPr>
          <w:rFonts w:ascii="Garamond" w:hAnsi="Garamond" w:cs="Calibri"/>
          <w:sz w:val="24"/>
          <w:szCs w:val="24"/>
          <w:lang w:eastAsia="en-GB"/>
        </w:rPr>
        <w:t>.</w:t>
      </w:r>
      <w:r w:rsidRPr="00EF665D">
        <w:rPr>
          <w:rFonts w:ascii="Garamond" w:hAnsi="Garamond" w:cs="Calibri"/>
          <w:sz w:val="24"/>
          <w:szCs w:val="24"/>
          <w:lang w:eastAsia="en-GB"/>
        </w:rPr>
        <w:tab/>
        <w:t>Felek megállapodnak, hogy hibás teljesít</w:t>
      </w:r>
      <w:r>
        <w:rPr>
          <w:rFonts w:ascii="Garamond" w:hAnsi="Garamond" w:cs="Calibri"/>
          <w:sz w:val="24"/>
          <w:szCs w:val="24"/>
          <w:lang w:eastAsia="en-GB"/>
        </w:rPr>
        <w:t>é</w:t>
      </w:r>
      <w:r w:rsidRPr="00EF665D">
        <w:rPr>
          <w:rFonts w:ascii="Garamond" w:hAnsi="Garamond" w:cs="Calibri"/>
          <w:sz w:val="24"/>
          <w:szCs w:val="24"/>
          <w:lang w:eastAsia="en-GB"/>
        </w:rPr>
        <w:t>snek tekintik, ha a Megbízott a szerződés 2.2. pontjában rögzített valamely feladatát nem végzi el, és azt a Megbízó felhívására a Megbízó által megjelölt póthatáridőn belül sem végzi el, vagy a kooperációs ülésen nem jelenik meg és megfelelő helyettesítéséről sem gondoskodik, vagy nem tesz eleget a 2.6. pontban foglaltak szerinti megjelenési kötelezettségének</w:t>
      </w:r>
    </w:p>
    <w:p w14:paraId="7BD7656D" w14:textId="091A24F3" w:rsidR="0084445D" w:rsidRPr="00EF665D" w:rsidRDefault="0084445D" w:rsidP="0084445D">
      <w:pPr>
        <w:spacing w:after="0"/>
        <w:ind w:left="567" w:hanging="567"/>
        <w:rPr>
          <w:rFonts w:ascii="Garamond" w:hAnsi="Garamond" w:cs="Calibri"/>
          <w:sz w:val="24"/>
          <w:szCs w:val="24"/>
          <w:lang w:eastAsia="en-GB"/>
        </w:rPr>
      </w:pPr>
      <w:r w:rsidRPr="00EF665D">
        <w:rPr>
          <w:rFonts w:ascii="Garamond" w:hAnsi="Garamond" w:cs="Calibri"/>
          <w:sz w:val="24"/>
          <w:szCs w:val="24"/>
          <w:lang w:eastAsia="en-GB"/>
        </w:rPr>
        <w:t>7.</w:t>
      </w:r>
      <w:r w:rsidR="00C06292">
        <w:rPr>
          <w:rFonts w:ascii="Garamond" w:hAnsi="Garamond" w:cs="Calibri"/>
          <w:sz w:val="24"/>
          <w:szCs w:val="24"/>
          <w:lang w:eastAsia="en-GB"/>
        </w:rPr>
        <w:t>5</w:t>
      </w:r>
      <w:r w:rsidRPr="00EF665D">
        <w:rPr>
          <w:rFonts w:ascii="Garamond" w:hAnsi="Garamond" w:cs="Calibri"/>
          <w:sz w:val="24"/>
          <w:szCs w:val="24"/>
          <w:lang w:eastAsia="en-GB"/>
        </w:rPr>
        <w:t xml:space="preserve">. </w:t>
      </w:r>
      <w:r w:rsidRPr="00EF665D">
        <w:rPr>
          <w:rFonts w:ascii="Garamond" w:hAnsi="Garamond" w:cs="Calibri"/>
          <w:sz w:val="24"/>
          <w:szCs w:val="24"/>
          <w:lang w:eastAsia="en-GB"/>
        </w:rPr>
        <w:tab/>
        <w:t>Felek rögzítik, hogy Megbízó a 7.</w:t>
      </w:r>
      <w:r w:rsidR="00C06292">
        <w:rPr>
          <w:rFonts w:ascii="Garamond" w:hAnsi="Garamond" w:cs="Calibri"/>
          <w:sz w:val="24"/>
          <w:szCs w:val="24"/>
          <w:lang w:eastAsia="en-GB"/>
        </w:rPr>
        <w:t>4</w:t>
      </w:r>
      <w:r w:rsidRPr="00EF665D">
        <w:rPr>
          <w:rFonts w:ascii="Garamond" w:hAnsi="Garamond" w:cs="Calibri"/>
          <w:sz w:val="24"/>
          <w:szCs w:val="24"/>
          <w:lang w:eastAsia="en-GB"/>
        </w:rPr>
        <w:t xml:space="preserve">. pontban foglaltak észlelése esetén jegyzőkönyvet vesz fel, amelyben pontosan rögzíti a teljesítés tekintetében észlelt hibát. Amennyiben Megbízott a </w:t>
      </w:r>
      <w:r w:rsidRPr="00EF665D">
        <w:rPr>
          <w:rFonts w:ascii="Garamond" w:hAnsi="Garamond" w:cs="Calibri"/>
          <w:sz w:val="24"/>
          <w:szCs w:val="24"/>
          <w:lang w:eastAsia="en-GB"/>
        </w:rPr>
        <w:lastRenderedPageBreak/>
        <w:t>hibát nem ismeri el, úgy Felek kötelesek egyeztetés tartani, és a vitatott teljesítés körülményeit megvizsgálni.</w:t>
      </w:r>
    </w:p>
    <w:p w14:paraId="115B1125" w14:textId="439E9495" w:rsidR="0084445D" w:rsidRPr="00EF665D" w:rsidRDefault="0084445D" w:rsidP="0084445D">
      <w:pPr>
        <w:spacing w:after="0"/>
        <w:ind w:left="567" w:hanging="567"/>
        <w:rPr>
          <w:rFonts w:ascii="Garamond" w:hAnsi="Garamond" w:cs="Calibri"/>
          <w:sz w:val="24"/>
          <w:szCs w:val="24"/>
          <w:lang w:eastAsia="en-GB"/>
        </w:rPr>
      </w:pPr>
      <w:r w:rsidRPr="00EF665D">
        <w:rPr>
          <w:rFonts w:ascii="Garamond" w:hAnsi="Garamond" w:cs="Calibri"/>
          <w:sz w:val="24"/>
          <w:szCs w:val="24"/>
          <w:lang w:eastAsia="en-GB"/>
        </w:rPr>
        <w:t>7.</w:t>
      </w:r>
      <w:r w:rsidR="00C06292">
        <w:rPr>
          <w:rFonts w:ascii="Garamond" w:hAnsi="Garamond" w:cs="Calibri"/>
          <w:sz w:val="24"/>
          <w:szCs w:val="24"/>
          <w:lang w:eastAsia="en-GB"/>
        </w:rPr>
        <w:t>6</w:t>
      </w:r>
      <w:r w:rsidRPr="00EF665D">
        <w:rPr>
          <w:rFonts w:ascii="Garamond" w:hAnsi="Garamond" w:cs="Calibri"/>
          <w:sz w:val="24"/>
          <w:szCs w:val="24"/>
          <w:lang w:eastAsia="en-GB"/>
        </w:rPr>
        <w:t>.</w:t>
      </w:r>
      <w:r w:rsidRPr="00EF665D">
        <w:rPr>
          <w:rFonts w:ascii="Garamond" w:hAnsi="Garamond" w:cs="Calibri"/>
          <w:sz w:val="24"/>
          <w:szCs w:val="24"/>
          <w:lang w:eastAsia="en-GB"/>
        </w:rPr>
        <w:tab/>
        <w:t>Felek megállapodnak, hogy a hibás teljesítési kötbér mértéke a 7.</w:t>
      </w:r>
      <w:r w:rsidR="00C06292">
        <w:rPr>
          <w:rFonts w:ascii="Garamond" w:hAnsi="Garamond" w:cs="Calibri"/>
          <w:sz w:val="24"/>
          <w:szCs w:val="24"/>
          <w:lang w:eastAsia="en-GB"/>
        </w:rPr>
        <w:t>4</w:t>
      </w:r>
      <w:r w:rsidRPr="00EF665D">
        <w:rPr>
          <w:rFonts w:ascii="Garamond" w:hAnsi="Garamond" w:cs="Calibri"/>
          <w:sz w:val="24"/>
          <w:szCs w:val="24"/>
          <w:lang w:eastAsia="en-GB"/>
        </w:rPr>
        <w:t>. pont tekintetében esetenként a 7.</w:t>
      </w:r>
      <w:r w:rsidR="00C06292">
        <w:rPr>
          <w:rFonts w:ascii="Garamond" w:hAnsi="Garamond" w:cs="Calibri"/>
          <w:sz w:val="24"/>
          <w:szCs w:val="24"/>
          <w:lang w:eastAsia="en-GB"/>
        </w:rPr>
        <w:t>3</w:t>
      </w:r>
      <w:r w:rsidRPr="00EF665D">
        <w:rPr>
          <w:rFonts w:ascii="Garamond" w:hAnsi="Garamond" w:cs="Calibri"/>
          <w:sz w:val="24"/>
          <w:szCs w:val="24"/>
          <w:lang w:eastAsia="en-GB"/>
        </w:rPr>
        <w:t>. pontban meghatározott kötbéralap 1 %-a</w:t>
      </w:r>
      <w:r>
        <w:rPr>
          <w:rFonts w:ascii="Garamond" w:hAnsi="Garamond" w:cs="Calibri"/>
          <w:sz w:val="24"/>
          <w:szCs w:val="24"/>
          <w:lang w:eastAsia="en-GB"/>
        </w:rPr>
        <w:t>.</w:t>
      </w:r>
      <w:r w:rsidRPr="00EF665D">
        <w:rPr>
          <w:rFonts w:ascii="Garamond" w:hAnsi="Garamond" w:cs="Calibri"/>
          <w:sz w:val="24"/>
          <w:szCs w:val="24"/>
          <w:lang w:eastAsia="en-GB"/>
        </w:rPr>
        <w:t xml:space="preserve"> </w:t>
      </w:r>
    </w:p>
    <w:p w14:paraId="6DAD665F" w14:textId="35B6F378" w:rsidR="0084445D" w:rsidRPr="00EF665D" w:rsidRDefault="0084445D" w:rsidP="0084445D">
      <w:pPr>
        <w:spacing w:after="0"/>
        <w:ind w:left="567" w:hanging="567"/>
        <w:contextualSpacing/>
        <w:rPr>
          <w:rFonts w:ascii="Garamond" w:hAnsi="Garamond" w:cs="Calibri"/>
          <w:sz w:val="24"/>
          <w:szCs w:val="24"/>
          <w:lang w:eastAsia="en-GB"/>
        </w:rPr>
      </w:pPr>
      <w:r w:rsidRPr="00EF665D">
        <w:rPr>
          <w:rFonts w:ascii="Garamond" w:hAnsi="Garamond" w:cs="Calibri"/>
          <w:sz w:val="24"/>
          <w:szCs w:val="24"/>
          <w:lang w:eastAsia="en-GB"/>
        </w:rPr>
        <w:t>7.</w:t>
      </w:r>
      <w:r w:rsidR="00C06292">
        <w:rPr>
          <w:rFonts w:ascii="Garamond" w:hAnsi="Garamond" w:cs="Calibri"/>
          <w:sz w:val="24"/>
          <w:szCs w:val="24"/>
          <w:lang w:eastAsia="en-GB"/>
        </w:rPr>
        <w:t>7</w:t>
      </w:r>
      <w:r w:rsidRPr="00EF665D">
        <w:rPr>
          <w:rFonts w:ascii="Garamond" w:hAnsi="Garamond" w:cs="Calibri"/>
          <w:sz w:val="24"/>
          <w:szCs w:val="24"/>
          <w:lang w:eastAsia="en-GB"/>
        </w:rPr>
        <w:t>.</w:t>
      </w:r>
      <w:r w:rsidRPr="00EF665D">
        <w:rPr>
          <w:rFonts w:ascii="Garamond" w:hAnsi="Garamond" w:cs="Calibri"/>
          <w:sz w:val="24"/>
          <w:szCs w:val="24"/>
          <w:lang w:eastAsia="en-GB"/>
        </w:rPr>
        <w:tab/>
        <w:t>Az esedékessé vált kötbér összegéről a Megbízó kötbérértesítőt állít ki a Megbízott felé, amelyet a Megbízott annak kézhezvételétől számított 15 (tizenöt) naptári napon belül átutalással köteles kiegyenlíteni a kötbérértesítőn feltüntetett bankszámlára.</w:t>
      </w:r>
      <w:r w:rsidR="00C06292">
        <w:rPr>
          <w:rFonts w:ascii="Garamond" w:hAnsi="Garamond" w:cs="Calibri"/>
          <w:sz w:val="24"/>
          <w:szCs w:val="24"/>
          <w:lang w:eastAsia="en-GB"/>
        </w:rPr>
        <w:t xml:space="preserve"> </w:t>
      </w:r>
      <w:r w:rsidR="00C06292" w:rsidRPr="00C06292">
        <w:rPr>
          <w:rFonts w:ascii="Garamond" w:hAnsi="Garamond" w:cs="Calibri"/>
          <w:sz w:val="24"/>
          <w:szCs w:val="24"/>
          <w:lang w:eastAsia="en-GB"/>
        </w:rPr>
        <w:t>Amennyiben a kötbér mértéke eléri a Megbízási díj 30 %-át, úgy Megbízó a szerződést jogosult - a 6.3. pontban foglaltak szerint - felmondani.</w:t>
      </w:r>
    </w:p>
    <w:p w14:paraId="303D319D" w14:textId="46A7062E" w:rsidR="0084445D" w:rsidRPr="00EF665D" w:rsidRDefault="0084445D" w:rsidP="0084445D">
      <w:pPr>
        <w:spacing w:after="0"/>
        <w:ind w:left="567" w:hanging="567"/>
        <w:contextualSpacing/>
        <w:rPr>
          <w:rFonts w:ascii="Garamond" w:hAnsi="Garamond" w:cs="Calibri"/>
          <w:sz w:val="24"/>
          <w:szCs w:val="24"/>
          <w:lang w:eastAsia="en-GB"/>
        </w:rPr>
      </w:pPr>
      <w:r w:rsidRPr="00EF665D">
        <w:rPr>
          <w:rFonts w:ascii="Garamond" w:hAnsi="Garamond" w:cs="Calibri"/>
          <w:sz w:val="24"/>
          <w:szCs w:val="24"/>
          <w:lang w:eastAsia="en-GB"/>
        </w:rPr>
        <w:t>7.</w:t>
      </w:r>
      <w:r w:rsidR="00C06292">
        <w:rPr>
          <w:rFonts w:ascii="Garamond" w:hAnsi="Garamond" w:cs="Calibri"/>
          <w:sz w:val="24"/>
          <w:szCs w:val="24"/>
          <w:lang w:eastAsia="en-GB"/>
        </w:rPr>
        <w:t>8</w:t>
      </w:r>
      <w:r w:rsidRPr="00EF665D">
        <w:rPr>
          <w:rFonts w:ascii="Garamond" w:hAnsi="Garamond" w:cs="Calibri"/>
          <w:sz w:val="24"/>
          <w:szCs w:val="24"/>
          <w:lang w:eastAsia="en-GB"/>
        </w:rPr>
        <w:t>.</w:t>
      </w:r>
      <w:r w:rsidRPr="00EF665D">
        <w:rPr>
          <w:rFonts w:ascii="Garamond" w:hAnsi="Garamond" w:cs="Calibri"/>
          <w:sz w:val="24"/>
          <w:szCs w:val="24"/>
          <w:lang w:eastAsia="en-GB"/>
        </w:rPr>
        <w:tab/>
        <w:t xml:space="preserve">A Megbízó kötbérigényét attól függetlenül érvényesítheti, hogy a Megbízott szerződésszegéséből kára származott-e. </w:t>
      </w:r>
    </w:p>
    <w:p w14:paraId="36A52B7A" w14:textId="10A4E669" w:rsidR="0084445D" w:rsidRPr="00EF665D" w:rsidRDefault="0084445D" w:rsidP="0084445D">
      <w:pPr>
        <w:spacing w:after="0"/>
        <w:ind w:left="567" w:hanging="567"/>
        <w:contextualSpacing/>
        <w:rPr>
          <w:rFonts w:ascii="Garamond" w:hAnsi="Garamond" w:cs="Calibri"/>
          <w:sz w:val="24"/>
          <w:szCs w:val="24"/>
          <w:lang w:eastAsia="en-GB"/>
        </w:rPr>
      </w:pPr>
      <w:r w:rsidRPr="00EF665D">
        <w:rPr>
          <w:rFonts w:ascii="Garamond" w:hAnsi="Garamond" w:cs="Calibri"/>
          <w:sz w:val="24"/>
          <w:szCs w:val="24"/>
          <w:lang w:eastAsia="en-GB"/>
        </w:rPr>
        <w:t>7.</w:t>
      </w:r>
      <w:r w:rsidR="00C06292">
        <w:rPr>
          <w:rFonts w:ascii="Garamond" w:hAnsi="Garamond" w:cs="Calibri"/>
          <w:sz w:val="24"/>
          <w:szCs w:val="24"/>
          <w:lang w:eastAsia="en-GB"/>
        </w:rPr>
        <w:t>9</w:t>
      </w:r>
      <w:r w:rsidRPr="00EF665D">
        <w:rPr>
          <w:rFonts w:ascii="Garamond" w:hAnsi="Garamond" w:cs="Calibri"/>
          <w:sz w:val="24"/>
          <w:szCs w:val="24"/>
          <w:lang w:eastAsia="en-GB"/>
        </w:rPr>
        <w:t>.</w:t>
      </w:r>
      <w:r w:rsidRPr="00EF665D">
        <w:rPr>
          <w:rFonts w:ascii="Garamond" w:hAnsi="Garamond" w:cs="Calibri"/>
          <w:sz w:val="24"/>
          <w:szCs w:val="24"/>
          <w:lang w:eastAsia="en-GB"/>
        </w:rPr>
        <w:tab/>
        <w:t xml:space="preserve">A Megbízó a kötbér mellett érvényesítheti a kötbért meghaladó kárát is. </w:t>
      </w:r>
    </w:p>
    <w:p w14:paraId="7981C02F" w14:textId="2127F980" w:rsidR="0084445D" w:rsidRPr="00EF665D" w:rsidRDefault="0084445D" w:rsidP="0084445D">
      <w:pPr>
        <w:spacing w:after="0"/>
        <w:ind w:left="567" w:hanging="567"/>
        <w:contextualSpacing/>
        <w:rPr>
          <w:rFonts w:ascii="Garamond" w:hAnsi="Garamond" w:cs="Calibri"/>
          <w:sz w:val="24"/>
          <w:szCs w:val="24"/>
          <w:lang w:eastAsia="en-GB"/>
        </w:rPr>
      </w:pPr>
      <w:r w:rsidRPr="00EF665D">
        <w:rPr>
          <w:rFonts w:ascii="Garamond" w:hAnsi="Garamond" w:cs="Calibri"/>
          <w:sz w:val="24"/>
          <w:szCs w:val="24"/>
          <w:lang w:eastAsia="en-GB"/>
        </w:rPr>
        <w:t>7.</w:t>
      </w:r>
      <w:r w:rsidR="00C06292">
        <w:rPr>
          <w:rFonts w:ascii="Garamond" w:hAnsi="Garamond" w:cs="Calibri"/>
          <w:sz w:val="24"/>
          <w:szCs w:val="24"/>
          <w:lang w:eastAsia="en-GB"/>
        </w:rPr>
        <w:t>10</w:t>
      </w:r>
      <w:r w:rsidRPr="00EF665D">
        <w:rPr>
          <w:rFonts w:ascii="Garamond" w:hAnsi="Garamond" w:cs="Calibri"/>
          <w:sz w:val="24"/>
          <w:szCs w:val="24"/>
          <w:lang w:eastAsia="en-GB"/>
        </w:rPr>
        <w:t>.</w:t>
      </w:r>
      <w:r w:rsidRPr="00EF665D">
        <w:rPr>
          <w:rFonts w:ascii="Garamond" w:hAnsi="Garamond" w:cs="Calibri"/>
          <w:sz w:val="24"/>
          <w:szCs w:val="24"/>
          <w:lang w:eastAsia="en-GB"/>
        </w:rPr>
        <w:tab/>
        <w:t>A Megbízó a szerződésszegéssel okozott kárának megtérítését akkor is követelheti, ha kötbérigényét nem érvényesítette.</w:t>
      </w:r>
    </w:p>
    <w:p w14:paraId="01B6B540" w14:textId="02C12C8F" w:rsidR="0084445D" w:rsidRPr="00EF665D" w:rsidRDefault="0084445D" w:rsidP="0084445D">
      <w:pPr>
        <w:spacing w:after="0"/>
        <w:ind w:left="567" w:hanging="567"/>
        <w:contextualSpacing/>
        <w:rPr>
          <w:rFonts w:ascii="Garamond" w:hAnsi="Garamond" w:cs="Calibri"/>
          <w:sz w:val="24"/>
          <w:szCs w:val="24"/>
          <w:lang w:eastAsia="en-GB"/>
        </w:rPr>
      </w:pPr>
      <w:r w:rsidRPr="00EF665D">
        <w:rPr>
          <w:rFonts w:ascii="Garamond" w:hAnsi="Garamond"/>
          <w:sz w:val="24"/>
          <w:szCs w:val="24"/>
          <w:lang w:eastAsia="en-GB"/>
        </w:rPr>
        <w:t>7.1</w:t>
      </w:r>
      <w:r w:rsidR="00C06292">
        <w:rPr>
          <w:rFonts w:ascii="Garamond" w:hAnsi="Garamond"/>
          <w:sz w:val="24"/>
          <w:szCs w:val="24"/>
          <w:lang w:eastAsia="en-GB"/>
        </w:rPr>
        <w:t>1</w:t>
      </w:r>
      <w:r w:rsidRPr="00EF665D">
        <w:rPr>
          <w:rFonts w:ascii="Garamond" w:hAnsi="Garamond"/>
          <w:sz w:val="24"/>
          <w:szCs w:val="24"/>
          <w:lang w:eastAsia="en-GB"/>
        </w:rPr>
        <w:t>.</w:t>
      </w:r>
      <w:r w:rsidRPr="00EF665D">
        <w:rPr>
          <w:rFonts w:ascii="Garamond" w:hAnsi="Garamond"/>
          <w:sz w:val="24"/>
          <w:szCs w:val="24"/>
          <w:lang w:eastAsia="en-GB"/>
        </w:rPr>
        <w:tab/>
      </w:r>
      <w:r w:rsidR="002B2383">
        <w:rPr>
          <w:rFonts w:ascii="Garamond" w:hAnsi="Garamond"/>
          <w:sz w:val="24"/>
          <w:szCs w:val="24"/>
          <w:lang w:eastAsia="en-GB"/>
        </w:rPr>
        <w:t>Felek rögzítik, hogy a Ptk. 6:187. § (2) bekezdése alapján Megbízó (jogosult) a hibás teljesítés miatti kötbér mellett nem érvényesíthet szavatossági igényt</w:t>
      </w:r>
    </w:p>
    <w:p w14:paraId="59541A8F" w14:textId="77777777" w:rsidR="0084445D" w:rsidRPr="00EF665D" w:rsidRDefault="0084445D" w:rsidP="0084445D">
      <w:pPr>
        <w:numPr>
          <w:ilvl w:val="0"/>
          <w:numId w:val="43"/>
        </w:numPr>
        <w:spacing w:before="720" w:after="0"/>
        <w:rPr>
          <w:rFonts w:ascii="Garamond" w:hAnsi="Garamond" w:cs="Calibri"/>
          <w:b/>
          <w:caps/>
          <w:sz w:val="24"/>
          <w:szCs w:val="24"/>
          <w:lang w:eastAsia="en-GB"/>
        </w:rPr>
      </w:pPr>
      <w:r w:rsidRPr="00EF665D">
        <w:rPr>
          <w:rFonts w:ascii="Garamond" w:hAnsi="Garamond"/>
          <w:b/>
          <w:caps/>
          <w:sz w:val="24"/>
          <w:szCs w:val="24"/>
          <w:lang w:eastAsia="en-GB"/>
        </w:rPr>
        <w:t>Vis maior</w:t>
      </w:r>
    </w:p>
    <w:p w14:paraId="0A8BD6A4" w14:textId="77777777" w:rsidR="0084445D" w:rsidRPr="00EF665D" w:rsidRDefault="0084445D" w:rsidP="0084445D">
      <w:pPr>
        <w:numPr>
          <w:ilvl w:val="1"/>
          <w:numId w:val="43"/>
        </w:numPr>
        <w:spacing w:after="0"/>
        <w:ind w:left="567" w:hanging="567"/>
        <w:rPr>
          <w:rFonts w:ascii="Garamond" w:hAnsi="Garamond" w:cs="Calibri"/>
          <w:sz w:val="24"/>
          <w:szCs w:val="24"/>
          <w:lang w:eastAsia="en-GB"/>
        </w:rPr>
      </w:pPr>
      <w:r w:rsidRPr="00EF665D">
        <w:rPr>
          <w:rFonts w:ascii="Garamond" w:hAnsi="Garamond" w:cs="Calibri"/>
          <w:sz w:val="24"/>
          <w:szCs w:val="24"/>
          <w:lang w:eastAsia="en-GB"/>
        </w:rPr>
        <w:t>A vis maior esemény (a továbbiakban: Vis Maior Esemény) olyan, a Felek akaratától, cselekedeteitől és személyétől függetlenül bekövetkező, emberi erővel el nem hárítható, előre nem látható, külső esemény, amely egyik Félnek sem róható fel, - mint például háború, polgári felkelés, munkabeszüntetés, természeti katasztrófa, sztrájk - amely számottevő módon akadályozza vagy lehetetlenné teszi a jelen Szerződés teljesítését, feltéve, hogy ezek a körülmények a jelen Szerződés aláírását követően jönnek létre, illetve a jelen Szerződés aláírását megelőzően jönnek ugyan létre, de a jelen Szerződés teljesítésére kiható következményeik az említett időpontban még nem voltak előre láthatóak.</w:t>
      </w:r>
    </w:p>
    <w:p w14:paraId="31B61145" w14:textId="77777777" w:rsidR="0084445D" w:rsidRPr="00EF665D" w:rsidRDefault="0084445D" w:rsidP="0084445D">
      <w:pPr>
        <w:numPr>
          <w:ilvl w:val="1"/>
          <w:numId w:val="43"/>
        </w:numPr>
        <w:spacing w:after="0"/>
        <w:ind w:left="567" w:hanging="567"/>
        <w:rPr>
          <w:rFonts w:ascii="Garamond" w:hAnsi="Garamond" w:cs="Calibri"/>
          <w:sz w:val="24"/>
          <w:szCs w:val="24"/>
          <w:lang w:eastAsia="en-GB"/>
        </w:rPr>
      </w:pPr>
      <w:r w:rsidRPr="00EF665D">
        <w:rPr>
          <w:rFonts w:ascii="Garamond" w:hAnsi="Garamond" w:cs="Calibri"/>
          <w:sz w:val="24"/>
          <w:szCs w:val="24"/>
          <w:lang w:eastAsia="en-GB"/>
        </w:rPr>
        <w:t>A Vis maior esemény mentesíti a Feleket a Szerződés szerinti kötelezettségeik teljesítése alól, olyan mértékben, amennyire a Vis maior esemény az érintett Felet gátolja a szerződéses kötelezettségeinek a teljesítésében. A mentesítés kizárólag arra az időre szól, ameddig a szóban forgó Vis maior esemény hatása fennáll.</w:t>
      </w:r>
    </w:p>
    <w:p w14:paraId="30C146AE" w14:textId="77777777" w:rsidR="0084445D" w:rsidRPr="00EF665D" w:rsidRDefault="0084445D" w:rsidP="0084445D">
      <w:pPr>
        <w:numPr>
          <w:ilvl w:val="1"/>
          <w:numId w:val="43"/>
        </w:numPr>
        <w:spacing w:after="0"/>
        <w:ind w:left="567" w:hanging="567"/>
        <w:rPr>
          <w:rFonts w:ascii="Garamond" w:hAnsi="Garamond" w:cs="Calibri"/>
          <w:sz w:val="24"/>
          <w:szCs w:val="24"/>
          <w:lang w:eastAsia="en-GB"/>
        </w:rPr>
      </w:pPr>
      <w:r w:rsidRPr="00EF665D">
        <w:rPr>
          <w:rFonts w:ascii="Garamond" w:hAnsi="Garamond" w:cs="Calibri"/>
          <w:sz w:val="24"/>
          <w:szCs w:val="24"/>
          <w:lang w:eastAsia="en-GB"/>
        </w:rPr>
        <w:t>A Felek megállapodnak abban, hogy a Szerződés - részükre fel nem róható – nem teljesítését, illetve nem megfelelő teljesítését eredményező, az érdekkörükön kívül bekövetkezett Vis maior eseményekről egymást haladéktalanul értesítik és a következmények elhárításával kapcsolatban a Ptk. megfelelő szabályai szerint, egymással ésszerűen és indokoltan együttműködve járnak el.</w:t>
      </w:r>
    </w:p>
    <w:p w14:paraId="01C1470C" w14:textId="77777777" w:rsidR="0084445D" w:rsidRPr="00EF665D" w:rsidRDefault="0084445D" w:rsidP="0084445D">
      <w:pPr>
        <w:numPr>
          <w:ilvl w:val="1"/>
          <w:numId w:val="43"/>
        </w:numPr>
        <w:spacing w:after="0"/>
        <w:ind w:left="567" w:hanging="567"/>
        <w:rPr>
          <w:rFonts w:ascii="Garamond" w:hAnsi="Garamond" w:cs="Calibri"/>
          <w:sz w:val="24"/>
          <w:szCs w:val="24"/>
          <w:lang w:eastAsia="en-GB"/>
        </w:rPr>
      </w:pPr>
      <w:r w:rsidRPr="00EF665D">
        <w:rPr>
          <w:rFonts w:ascii="Garamond" w:hAnsi="Garamond" w:cs="Calibri"/>
          <w:sz w:val="24"/>
          <w:szCs w:val="24"/>
          <w:lang w:eastAsia="en-GB"/>
        </w:rPr>
        <w:t>A Vis maior események által érintett Fél köteles a másik Félnek haladéktalanul megküldött tájékoztatásában megjelölni a Vis maior esemény kezdetét, jellegét és - amennyiben lehetséges -, várható végét.</w:t>
      </w:r>
    </w:p>
    <w:p w14:paraId="25359BCC" w14:textId="20BC255B" w:rsidR="0084445D" w:rsidRPr="00EF665D" w:rsidRDefault="0084445D" w:rsidP="0083471C">
      <w:pPr>
        <w:numPr>
          <w:ilvl w:val="1"/>
          <w:numId w:val="43"/>
        </w:numPr>
        <w:spacing w:after="0"/>
        <w:ind w:left="567" w:hanging="567"/>
        <w:rPr>
          <w:rFonts w:ascii="Garamond" w:hAnsi="Garamond" w:cs="Calibri"/>
          <w:sz w:val="24"/>
          <w:szCs w:val="24"/>
          <w:lang w:eastAsia="en-GB"/>
        </w:rPr>
      </w:pPr>
      <w:r w:rsidRPr="00EF665D">
        <w:rPr>
          <w:rFonts w:ascii="Garamond" w:hAnsi="Garamond" w:cs="Calibri"/>
          <w:sz w:val="24"/>
          <w:szCs w:val="24"/>
          <w:lang w:eastAsia="en-GB"/>
        </w:rPr>
        <w:t>A Vis maior esemény önmagában nem mentesíti az azt bejelentő Felet a Szerződés szerint egyébként teljesítendő olyan kötelezettségei alól, amelyek a Vis maior esemény bekövetkezését megelőzően már esedékesek voltak, illetve amelyek teljesítését a Vis maior esemény nem érinti.</w:t>
      </w:r>
    </w:p>
    <w:p w14:paraId="14A697F6" w14:textId="77777777" w:rsidR="0084445D" w:rsidRPr="00EF665D" w:rsidRDefault="0084445D" w:rsidP="0084445D">
      <w:pPr>
        <w:numPr>
          <w:ilvl w:val="0"/>
          <w:numId w:val="43"/>
        </w:numPr>
        <w:spacing w:before="720" w:after="0"/>
        <w:ind w:left="567" w:hanging="567"/>
        <w:rPr>
          <w:rFonts w:ascii="Garamond" w:hAnsi="Garamond" w:cs="Calibri"/>
          <w:b/>
          <w:caps/>
          <w:sz w:val="24"/>
          <w:szCs w:val="24"/>
          <w:lang w:eastAsia="en-GB"/>
        </w:rPr>
      </w:pPr>
      <w:r w:rsidRPr="00EF665D">
        <w:rPr>
          <w:rFonts w:ascii="Garamond" w:hAnsi="Garamond" w:cs="Calibri"/>
          <w:b/>
          <w:caps/>
          <w:sz w:val="24"/>
          <w:szCs w:val="24"/>
          <w:lang w:eastAsia="en-GB"/>
        </w:rPr>
        <w:t>Titoktartás</w:t>
      </w:r>
    </w:p>
    <w:p w14:paraId="56206A58" w14:textId="77777777" w:rsidR="0084445D" w:rsidRPr="00EF665D" w:rsidRDefault="0084445D" w:rsidP="0084445D">
      <w:pPr>
        <w:numPr>
          <w:ilvl w:val="1"/>
          <w:numId w:val="43"/>
        </w:numPr>
        <w:spacing w:after="0"/>
        <w:ind w:left="567" w:hanging="567"/>
        <w:rPr>
          <w:rFonts w:ascii="Garamond" w:hAnsi="Garamond" w:cs="Calibri"/>
          <w:sz w:val="24"/>
          <w:szCs w:val="24"/>
          <w:lang w:eastAsia="en-GB"/>
        </w:rPr>
      </w:pPr>
      <w:r w:rsidRPr="00EF665D">
        <w:rPr>
          <w:rFonts w:ascii="Garamond" w:hAnsi="Garamond" w:cs="Calibri"/>
          <w:sz w:val="24"/>
          <w:szCs w:val="24"/>
          <w:lang w:eastAsia="en-GB"/>
        </w:rPr>
        <w:t xml:space="preserve">Szerződő felek kijelentik, hogy a szerződéses jogviszonyukkal kapcsolatosan, annak eredményeként, illetőleg egyéb módon tudomásukra jutott mindazon információt, adatot, </w:t>
      </w:r>
      <w:r w:rsidRPr="00EF665D">
        <w:rPr>
          <w:rFonts w:ascii="Garamond" w:hAnsi="Garamond" w:cs="Calibri"/>
          <w:sz w:val="24"/>
          <w:szCs w:val="24"/>
          <w:lang w:eastAsia="en-GB"/>
        </w:rPr>
        <w:lastRenderedPageBreak/>
        <w:t>amely a másik Félre, így különösen annak üzleti, pénzügyi, társasági jogviszonyaira vonatkozik (továbbiakban együtt: bizalmas információ), üzleti titokként kezelik, azokat harmadik félnek nem adják ki, illetve csak a szerződés teljesítéséhez szükséges mértékben használják fel.</w:t>
      </w:r>
    </w:p>
    <w:p w14:paraId="349C91BA" w14:textId="77777777" w:rsidR="0084445D" w:rsidRPr="00EF665D" w:rsidRDefault="0084445D" w:rsidP="0084445D">
      <w:pPr>
        <w:numPr>
          <w:ilvl w:val="1"/>
          <w:numId w:val="43"/>
        </w:numPr>
        <w:spacing w:after="0"/>
        <w:ind w:left="567" w:hanging="567"/>
        <w:rPr>
          <w:rFonts w:ascii="Garamond" w:hAnsi="Garamond" w:cs="Calibri"/>
          <w:sz w:val="24"/>
          <w:szCs w:val="24"/>
          <w:lang w:eastAsia="en-GB"/>
        </w:rPr>
      </w:pPr>
      <w:r w:rsidRPr="00EF665D">
        <w:rPr>
          <w:rFonts w:ascii="Garamond" w:hAnsi="Garamond" w:cs="Calibri"/>
          <w:sz w:val="24"/>
          <w:szCs w:val="24"/>
          <w:lang w:eastAsia="en-GB"/>
        </w:rPr>
        <w:t>Szerződő felek kijelentik, hogy az információs önrendelkezési jogról és az információszabadságról szóló 2011. évi CXII. törvény rendelkezései értelmében személyre vonatkozó személyes adatokat, különleges adatokat üzleti titokként kezelik, azokat harmadik félnek nem adják ki, illetve csak a Szerződés teljesítéséhez szükséges mértékben használják fel.</w:t>
      </w:r>
    </w:p>
    <w:p w14:paraId="758F6BA7" w14:textId="77777777" w:rsidR="0084445D" w:rsidRPr="00EF665D" w:rsidRDefault="0084445D" w:rsidP="0084445D">
      <w:pPr>
        <w:numPr>
          <w:ilvl w:val="1"/>
          <w:numId w:val="43"/>
        </w:numPr>
        <w:spacing w:after="0"/>
        <w:ind w:left="567" w:hanging="567"/>
        <w:rPr>
          <w:rFonts w:ascii="Garamond" w:hAnsi="Garamond" w:cs="Calibri"/>
          <w:sz w:val="24"/>
          <w:szCs w:val="24"/>
          <w:lang w:eastAsia="en-GB"/>
        </w:rPr>
      </w:pPr>
      <w:r w:rsidRPr="00EF665D">
        <w:rPr>
          <w:rFonts w:ascii="Garamond" w:hAnsi="Garamond" w:cs="Calibri"/>
          <w:sz w:val="24"/>
          <w:szCs w:val="24"/>
          <w:lang w:eastAsia="en-GB"/>
        </w:rPr>
        <w:t xml:space="preserve">A Felek kötelezettséget vállalnak arra, hogy a bizalmas információkat sem a Szerződés időbeli hatálya alatt, sem annak megszűnését követően nem teszik harmadik személyek számára hozzáférhetővé, vagy azokat egyéb, a Szerződés tárgyával össze nem függő módon nem használják fel, illetve azzal nem élnek vissza. </w:t>
      </w:r>
    </w:p>
    <w:p w14:paraId="1A21D2C4" w14:textId="77777777" w:rsidR="0084445D" w:rsidRPr="00EF665D" w:rsidRDefault="0084445D" w:rsidP="0084445D">
      <w:pPr>
        <w:numPr>
          <w:ilvl w:val="1"/>
          <w:numId w:val="43"/>
        </w:numPr>
        <w:spacing w:after="0"/>
        <w:ind w:left="567" w:hanging="567"/>
        <w:rPr>
          <w:rFonts w:ascii="Garamond" w:hAnsi="Garamond" w:cs="Calibri"/>
          <w:sz w:val="24"/>
          <w:szCs w:val="24"/>
          <w:lang w:eastAsia="en-GB"/>
        </w:rPr>
      </w:pPr>
      <w:r w:rsidRPr="00EF665D">
        <w:rPr>
          <w:rFonts w:ascii="Garamond" w:hAnsi="Garamond" w:cs="Calibri"/>
          <w:sz w:val="24"/>
          <w:szCs w:val="24"/>
          <w:lang w:eastAsia="en-GB"/>
        </w:rPr>
        <w:t>Nem tartozik a titoktartási kötelezettség körébe azon adat, illetve információ,</w:t>
      </w:r>
    </w:p>
    <w:p w14:paraId="1E9F6EAA" w14:textId="77777777" w:rsidR="0084445D" w:rsidRPr="00EF665D" w:rsidRDefault="0084445D" w:rsidP="0084445D">
      <w:pPr>
        <w:spacing w:after="0"/>
        <w:ind w:left="1134" w:hanging="567"/>
        <w:rPr>
          <w:rFonts w:ascii="Garamond" w:eastAsia="Times New Roman" w:hAnsi="Garamond" w:cs="Calibri"/>
          <w:sz w:val="24"/>
          <w:szCs w:val="24"/>
          <w:lang w:eastAsia="en-GB"/>
        </w:rPr>
      </w:pPr>
      <w:r w:rsidRPr="00EF665D">
        <w:rPr>
          <w:rFonts w:ascii="Garamond" w:eastAsia="Times New Roman" w:hAnsi="Garamond" w:cs="Calibri"/>
          <w:sz w:val="24"/>
          <w:szCs w:val="24"/>
          <w:lang w:eastAsia="en-GB"/>
        </w:rPr>
        <w:t>-</w:t>
      </w:r>
      <w:r w:rsidRPr="00EF665D">
        <w:rPr>
          <w:rFonts w:ascii="Garamond" w:eastAsia="Times New Roman" w:hAnsi="Garamond" w:cs="Calibri"/>
          <w:sz w:val="24"/>
          <w:szCs w:val="24"/>
          <w:lang w:eastAsia="en-GB"/>
        </w:rPr>
        <w:tab/>
        <w:t>amely köztudomású;</w:t>
      </w:r>
    </w:p>
    <w:p w14:paraId="656531D8" w14:textId="77777777" w:rsidR="0084445D" w:rsidRPr="00EF665D" w:rsidRDefault="0084445D" w:rsidP="0084445D">
      <w:pPr>
        <w:spacing w:after="0"/>
        <w:ind w:left="1134" w:hanging="567"/>
        <w:rPr>
          <w:rFonts w:ascii="Garamond" w:eastAsia="Times New Roman" w:hAnsi="Garamond" w:cs="Calibri"/>
          <w:sz w:val="24"/>
          <w:szCs w:val="24"/>
          <w:lang w:eastAsia="en-GB"/>
        </w:rPr>
      </w:pPr>
      <w:r w:rsidRPr="00EF665D">
        <w:rPr>
          <w:rFonts w:ascii="Garamond" w:eastAsia="Times New Roman" w:hAnsi="Garamond" w:cs="Calibri"/>
          <w:sz w:val="24"/>
          <w:szCs w:val="24"/>
          <w:lang w:eastAsia="en-GB"/>
        </w:rPr>
        <w:t>-</w:t>
      </w:r>
      <w:r w:rsidRPr="00EF665D">
        <w:rPr>
          <w:rFonts w:ascii="Garamond" w:eastAsia="Times New Roman" w:hAnsi="Garamond" w:cs="Calibri"/>
          <w:sz w:val="24"/>
          <w:szCs w:val="24"/>
          <w:lang w:eastAsia="en-GB"/>
        </w:rPr>
        <w:tab/>
        <w:t>amelyet nem a Szerződés megsértésével hoztak nyilvánosságra;</w:t>
      </w:r>
    </w:p>
    <w:p w14:paraId="76360D3F" w14:textId="77777777" w:rsidR="0084445D" w:rsidRPr="00EF665D" w:rsidRDefault="0084445D" w:rsidP="0084445D">
      <w:pPr>
        <w:spacing w:after="0"/>
        <w:ind w:left="1134" w:hanging="567"/>
        <w:rPr>
          <w:rFonts w:ascii="Garamond" w:eastAsia="Times New Roman" w:hAnsi="Garamond" w:cs="Calibri"/>
          <w:sz w:val="24"/>
          <w:szCs w:val="24"/>
          <w:lang w:eastAsia="en-GB"/>
        </w:rPr>
      </w:pPr>
      <w:r w:rsidRPr="00EF665D">
        <w:rPr>
          <w:rFonts w:ascii="Garamond" w:eastAsia="Times New Roman" w:hAnsi="Garamond" w:cs="Calibri"/>
          <w:sz w:val="24"/>
          <w:szCs w:val="24"/>
          <w:lang w:eastAsia="en-GB"/>
        </w:rPr>
        <w:t>-</w:t>
      </w:r>
      <w:r w:rsidRPr="00EF665D">
        <w:rPr>
          <w:rFonts w:ascii="Garamond" w:eastAsia="Times New Roman" w:hAnsi="Garamond" w:cs="Calibri"/>
          <w:sz w:val="24"/>
          <w:szCs w:val="24"/>
          <w:lang w:eastAsia="en-GB"/>
        </w:rPr>
        <w:tab/>
        <w:t>amely nyilvánosságra hozatali korlátozás nélkül a másik Fél birtokában volt már azelőtt, hogy azt a nyilvánosságra hozó Féltől megkapta volna;</w:t>
      </w:r>
    </w:p>
    <w:p w14:paraId="12A72BAA" w14:textId="77777777" w:rsidR="0084445D" w:rsidRPr="00EF665D" w:rsidRDefault="0084445D" w:rsidP="0084445D">
      <w:pPr>
        <w:spacing w:after="0"/>
        <w:ind w:left="1134" w:hanging="567"/>
        <w:rPr>
          <w:rFonts w:ascii="Garamond" w:eastAsia="Times New Roman" w:hAnsi="Garamond" w:cs="Calibri"/>
          <w:sz w:val="24"/>
          <w:szCs w:val="24"/>
          <w:lang w:eastAsia="en-GB"/>
        </w:rPr>
      </w:pPr>
      <w:r w:rsidRPr="00EF665D">
        <w:rPr>
          <w:rFonts w:ascii="Garamond" w:eastAsia="Times New Roman" w:hAnsi="Garamond" w:cs="Calibri"/>
          <w:sz w:val="24"/>
          <w:szCs w:val="24"/>
          <w:lang w:eastAsia="en-GB"/>
        </w:rPr>
        <w:t>-</w:t>
      </w:r>
      <w:r w:rsidRPr="00EF665D">
        <w:rPr>
          <w:rFonts w:ascii="Garamond" w:eastAsia="Times New Roman" w:hAnsi="Garamond" w:cs="Calibri"/>
          <w:sz w:val="24"/>
          <w:szCs w:val="24"/>
          <w:lang w:eastAsia="en-GB"/>
        </w:rPr>
        <w:tab/>
        <w:t>amelyet a használó Fél olyan harmadik féltől kapott, aki jogszerűen szerezte meg vagy hozta létre azt, és akit nem köt a nyilvánosságra hozatali tilalom;</w:t>
      </w:r>
    </w:p>
    <w:p w14:paraId="3242E350" w14:textId="77777777" w:rsidR="0084445D" w:rsidRPr="00EF665D" w:rsidRDefault="0084445D" w:rsidP="0084445D">
      <w:pPr>
        <w:spacing w:after="0"/>
        <w:ind w:left="1134" w:hanging="567"/>
        <w:rPr>
          <w:rFonts w:ascii="Garamond" w:eastAsia="Times New Roman" w:hAnsi="Garamond" w:cs="Calibri"/>
          <w:sz w:val="24"/>
          <w:szCs w:val="24"/>
          <w:lang w:eastAsia="en-GB"/>
        </w:rPr>
      </w:pPr>
      <w:r w:rsidRPr="00EF665D">
        <w:rPr>
          <w:rFonts w:ascii="Garamond" w:eastAsia="Times New Roman" w:hAnsi="Garamond" w:cs="Calibri"/>
          <w:sz w:val="24"/>
          <w:szCs w:val="24"/>
          <w:lang w:eastAsia="en-GB"/>
        </w:rPr>
        <w:t>-</w:t>
      </w:r>
      <w:r w:rsidRPr="00EF665D">
        <w:rPr>
          <w:rFonts w:ascii="Garamond" w:eastAsia="Times New Roman" w:hAnsi="Garamond" w:cs="Calibri"/>
          <w:sz w:val="24"/>
          <w:szCs w:val="24"/>
          <w:lang w:eastAsia="en-GB"/>
        </w:rPr>
        <w:tab/>
        <w:t>amelyet az egyik Fél a másik Fél bizalmas információjának felhasználása nélkül maga hozott létre; vagy</w:t>
      </w:r>
    </w:p>
    <w:p w14:paraId="4B1743A3" w14:textId="77777777" w:rsidR="0084445D" w:rsidRPr="00EF665D" w:rsidRDefault="0084445D" w:rsidP="0084445D">
      <w:pPr>
        <w:spacing w:after="0"/>
        <w:ind w:left="1134" w:hanging="567"/>
        <w:rPr>
          <w:rFonts w:ascii="Garamond" w:eastAsia="Times New Roman" w:hAnsi="Garamond" w:cs="Calibri"/>
          <w:sz w:val="24"/>
          <w:szCs w:val="24"/>
          <w:lang w:eastAsia="en-GB"/>
        </w:rPr>
      </w:pPr>
      <w:r w:rsidRPr="00EF665D">
        <w:rPr>
          <w:rFonts w:ascii="Garamond" w:eastAsia="Times New Roman" w:hAnsi="Garamond" w:cs="Calibri"/>
          <w:sz w:val="24"/>
          <w:szCs w:val="24"/>
          <w:lang w:eastAsia="en-GB"/>
        </w:rPr>
        <w:t>-</w:t>
      </w:r>
      <w:r w:rsidRPr="00EF665D">
        <w:rPr>
          <w:rFonts w:ascii="Garamond" w:eastAsia="Times New Roman" w:hAnsi="Garamond" w:cs="Calibri"/>
          <w:sz w:val="24"/>
          <w:szCs w:val="24"/>
          <w:lang w:eastAsia="en-GB"/>
        </w:rPr>
        <w:tab/>
        <w:t>amelyet az adott Félnek - jogszabályban meghatározott - kötelessége átadni az illetékes hatóság számára.</w:t>
      </w:r>
    </w:p>
    <w:p w14:paraId="568A9A4E" w14:textId="77777777" w:rsidR="0084445D" w:rsidRPr="00EF665D" w:rsidRDefault="0084445D" w:rsidP="0084445D">
      <w:pPr>
        <w:numPr>
          <w:ilvl w:val="1"/>
          <w:numId w:val="43"/>
        </w:numPr>
        <w:spacing w:after="0"/>
        <w:ind w:left="567" w:hanging="567"/>
        <w:rPr>
          <w:rFonts w:ascii="Garamond" w:hAnsi="Garamond" w:cs="Calibri"/>
          <w:sz w:val="24"/>
          <w:szCs w:val="24"/>
          <w:lang w:eastAsia="en-GB"/>
        </w:rPr>
      </w:pPr>
      <w:r w:rsidRPr="00EF665D">
        <w:rPr>
          <w:rFonts w:ascii="Garamond" w:hAnsi="Garamond" w:cs="Calibri"/>
          <w:sz w:val="24"/>
          <w:szCs w:val="24"/>
          <w:lang w:eastAsia="en-GB"/>
        </w:rPr>
        <w:t>Ezen kötelezettségei megszegésével okozott kárért a szerződésszegő Fél kártérítési felelősséggel tartozik.</w:t>
      </w:r>
      <w:r>
        <w:rPr>
          <w:rFonts w:ascii="Garamond" w:hAnsi="Garamond" w:cs="Calibri"/>
          <w:sz w:val="24"/>
          <w:szCs w:val="24"/>
          <w:lang w:eastAsia="en-GB"/>
        </w:rPr>
        <w:t xml:space="preserve"> </w:t>
      </w:r>
      <w:r w:rsidRPr="00EF665D">
        <w:rPr>
          <w:rFonts w:ascii="Garamond" w:hAnsi="Garamond" w:cs="Calibri"/>
          <w:sz w:val="24"/>
          <w:szCs w:val="24"/>
          <w:lang w:eastAsia="en-GB"/>
        </w:rPr>
        <w:t>A titoktartási és adatvédelmi kötelezettség a szerződő Felek alkalmazottját, tagját, megbízottját a Felekkel azonos módon terheli.</w:t>
      </w:r>
    </w:p>
    <w:p w14:paraId="1E4E973A" w14:textId="77777777" w:rsidR="0084445D" w:rsidRPr="00EF665D" w:rsidRDefault="0084445D" w:rsidP="0084445D">
      <w:pPr>
        <w:widowControl w:val="0"/>
        <w:numPr>
          <w:ilvl w:val="0"/>
          <w:numId w:val="43"/>
        </w:numPr>
        <w:spacing w:before="720" w:after="0"/>
        <w:ind w:left="567" w:hanging="567"/>
        <w:rPr>
          <w:rFonts w:ascii="Garamond" w:hAnsi="Garamond" w:cs="Calibri"/>
          <w:b/>
          <w:caps/>
          <w:sz w:val="24"/>
          <w:szCs w:val="24"/>
          <w:lang w:eastAsia="en-GB"/>
        </w:rPr>
      </w:pPr>
      <w:r w:rsidRPr="00EF665D">
        <w:rPr>
          <w:rFonts w:ascii="Garamond" w:hAnsi="Garamond" w:cs="Calibri"/>
          <w:b/>
          <w:caps/>
          <w:sz w:val="24"/>
          <w:szCs w:val="24"/>
          <w:lang w:eastAsia="en-GB"/>
        </w:rPr>
        <w:t>Megbízott nyilatkozatai</w:t>
      </w:r>
    </w:p>
    <w:p w14:paraId="480C4D55" w14:textId="77777777" w:rsidR="0084445D" w:rsidRPr="00EF665D" w:rsidRDefault="0084445D" w:rsidP="00432E13">
      <w:pPr>
        <w:numPr>
          <w:ilvl w:val="1"/>
          <w:numId w:val="43"/>
        </w:numPr>
        <w:spacing w:after="0"/>
        <w:ind w:hanging="574"/>
        <w:contextualSpacing/>
        <w:rPr>
          <w:rFonts w:ascii="Garamond" w:hAnsi="Garamond"/>
          <w:sz w:val="24"/>
          <w:szCs w:val="24"/>
          <w:lang w:eastAsia="en-GB"/>
        </w:rPr>
      </w:pPr>
      <w:r w:rsidRPr="00EF665D">
        <w:rPr>
          <w:rFonts w:ascii="Garamond" w:hAnsi="Garamond"/>
          <w:sz w:val="24"/>
          <w:szCs w:val="24"/>
          <w:lang w:eastAsia="en-GB"/>
        </w:rPr>
        <w:t>A Megbízott kijelenti, nem fizet, illetve számol el a Szerződés teljesítésével összefüggésben olyan költségeket, amelyek a Kbt. 62. § (1) bekezdés k) pont ka)–kb) alpontja szerinti feltételeknek nem megfelelő társaság tekintetében merülnek fel, és amelyek a Megbízott adóköteles jövedelmének csökkentésére alkalmasak;</w:t>
      </w:r>
    </w:p>
    <w:p w14:paraId="1AFF97BD" w14:textId="77777777" w:rsidR="0084445D" w:rsidRPr="00EF665D" w:rsidRDefault="0084445D" w:rsidP="00432E13">
      <w:pPr>
        <w:numPr>
          <w:ilvl w:val="1"/>
          <w:numId w:val="43"/>
        </w:numPr>
        <w:spacing w:after="0"/>
        <w:ind w:hanging="574"/>
        <w:rPr>
          <w:rFonts w:ascii="Garamond" w:hAnsi="Garamond"/>
          <w:sz w:val="24"/>
          <w:szCs w:val="24"/>
          <w:lang w:eastAsia="en-GB"/>
        </w:rPr>
      </w:pPr>
      <w:r w:rsidRPr="00EF665D">
        <w:rPr>
          <w:rFonts w:ascii="Garamond" w:hAnsi="Garamond"/>
          <w:sz w:val="24"/>
          <w:szCs w:val="24"/>
          <w:lang w:eastAsia="en-GB"/>
        </w:rPr>
        <w:t>A Megbízott kijelenti, hogy a Szerződés teljesítésének teljes időtartama alatt tulajdonosi szerkezetét a Megbízó számára megismerhetővé teszi és a Kbt. 143. § (3) bekezdése szerinti ügyletekről a Megbízót haladéktalanul értesíti.</w:t>
      </w:r>
    </w:p>
    <w:p w14:paraId="5A6CE9AD" w14:textId="6CF1CB47" w:rsidR="0084445D" w:rsidRPr="00EF665D" w:rsidRDefault="0084445D" w:rsidP="0084445D">
      <w:pPr>
        <w:pStyle w:val="NormlWeb"/>
        <w:spacing w:before="720" w:beforeAutospacing="0" w:after="0" w:afterAutospacing="0"/>
        <w:ind w:left="567" w:hanging="567"/>
        <w:jc w:val="both"/>
        <w:rPr>
          <w:rFonts w:ascii="Garamond" w:hAnsi="Garamond" w:cstheme="minorHAnsi"/>
          <w:b/>
          <w:caps/>
        </w:rPr>
      </w:pPr>
      <w:r w:rsidRPr="00EF665D">
        <w:rPr>
          <w:rFonts w:ascii="Garamond" w:hAnsi="Garamond" w:cstheme="minorHAnsi"/>
          <w:b/>
          <w:caps/>
        </w:rPr>
        <w:t>1</w:t>
      </w:r>
      <w:r w:rsidR="00432E13">
        <w:rPr>
          <w:rFonts w:ascii="Garamond" w:hAnsi="Garamond" w:cstheme="minorHAnsi"/>
          <w:b/>
          <w:caps/>
        </w:rPr>
        <w:t>1</w:t>
      </w:r>
      <w:r w:rsidRPr="00EF665D">
        <w:rPr>
          <w:rFonts w:ascii="Garamond" w:hAnsi="Garamond" w:cstheme="minorHAnsi"/>
          <w:b/>
          <w:caps/>
        </w:rPr>
        <w:t>.</w:t>
      </w:r>
      <w:r w:rsidRPr="00EF665D">
        <w:rPr>
          <w:rFonts w:ascii="Garamond" w:hAnsi="Garamond" w:cstheme="minorHAnsi"/>
          <w:b/>
          <w:caps/>
        </w:rPr>
        <w:tab/>
        <w:t>A Felek egyéb megállapodásai</w:t>
      </w:r>
    </w:p>
    <w:p w14:paraId="1F4D7EA5" w14:textId="13105DFA" w:rsidR="0084445D" w:rsidRPr="00EF665D" w:rsidRDefault="0084445D" w:rsidP="0084445D">
      <w:pPr>
        <w:spacing w:after="0"/>
        <w:ind w:left="567" w:hanging="567"/>
        <w:rPr>
          <w:rFonts w:ascii="Garamond" w:hAnsi="Garamond" w:cstheme="minorHAnsi"/>
          <w:sz w:val="24"/>
          <w:szCs w:val="24"/>
        </w:rPr>
      </w:pPr>
      <w:r w:rsidRPr="00EF665D">
        <w:rPr>
          <w:rFonts w:ascii="Garamond" w:hAnsi="Garamond" w:cstheme="minorHAnsi"/>
          <w:sz w:val="24"/>
          <w:szCs w:val="24"/>
        </w:rPr>
        <w:t>1</w:t>
      </w:r>
      <w:r w:rsidR="00432E13">
        <w:rPr>
          <w:rFonts w:ascii="Garamond" w:hAnsi="Garamond" w:cstheme="minorHAnsi"/>
          <w:sz w:val="24"/>
          <w:szCs w:val="24"/>
        </w:rPr>
        <w:t>1</w:t>
      </w:r>
      <w:r w:rsidRPr="00EF665D">
        <w:rPr>
          <w:rFonts w:ascii="Garamond" w:hAnsi="Garamond" w:cstheme="minorHAnsi"/>
          <w:sz w:val="24"/>
          <w:szCs w:val="24"/>
        </w:rPr>
        <w:t>.1.</w:t>
      </w:r>
      <w:r w:rsidRPr="00EF665D">
        <w:rPr>
          <w:rFonts w:ascii="Garamond" w:hAnsi="Garamond" w:cstheme="minorHAnsi"/>
          <w:sz w:val="24"/>
          <w:szCs w:val="24"/>
        </w:rPr>
        <w:tab/>
      </w:r>
      <w:r w:rsidRPr="00EF665D">
        <w:rPr>
          <w:rFonts w:ascii="Garamond" w:hAnsi="Garamond" w:cs="Calibri"/>
          <w:sz w:val="24"/>
          <w:szCs w:val="24"/>
          <w:lang w:eastAsia="en-GB"/>
        </w:rPr>
        <w:t>Felek megállapodnak abban, hogy a külföldi adóilletőségű Megbízott köteles a Szerződéshez arra vonatkozó meghatalmazást csatolni, hogy az illetősége szerinti adóhatóságtól a magyar adóhatóság közvetlenül beszerezhet a Megbízóra vonatkozó adatokat az országok közötti jogsegély igénybevétele nélkül.</w:t>
      </w:r>
    </w:p>
    <w:p w14:paraId="7B004FE3" w14:textId="23D8E626" w:rsidR="0084445D" w:rsidRPr="0083471C" w:rsidRDefault="0084445D" w:rsidP="0083471C">
      <w:pPr>
        <w:pStyle w:val="Listaszerbekezds"/>
        <w:numPr>
          <w:ilvl w:val="1"/>
          <w:numId w:val="51"/>
        </w:numPr>
        <w:tabs>
          <w:tab w:val="left" w:pos="0"/>
        </w:tabs>
        <w:spacing w:after="0"/>
        <w:ind w:left="567" w:hanging="567"/>
        <w:rPr>
          <w:rFonts w:ascii="Garamond" w:hAnsi="Garamond" w:cs="Calibri"/>
          <w:sz w:val="24"/>
          <w:szCs w:val="24"/>
          <w:lang w:eastAsia="en-GB"/>
        </w:rPr>
      </w:pPr>
      <w:r w:rsidRPr="0083471C">
        <w:rPr>
          <w:rFonts w:ascii="Garamond" w:hAnsi="Garamond" w:cs="Calibri"/>
          <w:sz w:val="24"/>
          <w:szCs w:val="24"/>
          <w:lang w:eastAsia="en-GB"/>
        </w:rPr>
        <w:t>A Felek mindenkor a piaci tisztesség és a kölcsönös együttműködés fokozott követelményei szerint járnak el, a szerződés teljesítésével kapcsolatos valamennyi releváns információt késedelem nélkül egymás tudomására hoznak.</w:t>
      </w:r>
    </w:p>
    <w:p w14:paraId="5605B066" w14:textId="75F20AF8" w:rsidR="0084445D" w:rsidRPr="00EF665D" w:rsidRDefault="0084445D" w:rsidP="0084445D">
      <w:pPr>
        <w:spacing w:after="0"/>
        <w:ind w:left="567" w:hanging="567"/>
        <w:rPr>
          <w:rFonts w:ascii="Garamond" w:hAnsi="Garamond" w:cstheme="minorHAnsi"/>
          <w:sz w:val="24"/>
          <w:szCs w:val="24"/>
        </w:rPr>
      </w:pPr>
      <w:r w:rsidRPr="00EF665D">
        <w:rPr>
          <w:rFonts w:ascii="Garamond" w:hAnsi="Garamond" w:cstheme="minorHAnsi"/>
          <w:sz w:val="24"/>
          <w:szCs w:val="24"/>
        </w:rPr>
        <w:lastRenderedPageBreak/>
        <w:t>1</w:t>
      </w:r>
      <w:r w:rsidR="00432E13">
        <w:rPr>
          <w:rFonts w:ascii="Garamond" w:hAnsi="Garamond" w:cstheme="minorHAnsi"/>
          <w:sz w:val="24"/>
          <w:szCs w:val="24"/>
        </w:rPr>
        <w:t>1</w:t>
      </w:r>
      <w:r w:rsidRPr="00EF665D">
        <w:rPr>
          <w:rFonts w:ascii="Garamond" w:hAnsi="Garamond" w:cstheme="minorHAnsi"/>
          <w:sz w:val="24"/>
          <w:szCs w:val="24"/>
        </w:rPr>
        <w:t>.3.</w:t>
      </w:r>
      <w:r w:rsidRPr="00EF665D">
        <w:rPr>
          <w:rFonts w:ascii="Garamond" w:hAnsi="Garamond" w:cstheme="minorHAnsi"/>
          <w:sz w:val="24"/>
          <w:szCs w:val="24"/>
        </w:rPr>
        <w:tab/>
        <w:t>Felek megállapodnak abban, hogy minden, a Szerződés keretében egymásnak küldött értesítésnek írott (levél, fax) formában kell történnie. A Felek közti levelezés nyelve: magyar.</w:t>
      </w:r>
    </w:p>
    <w:p w14:paraId="334D197D" w14:textId="619BD36A" w:rsidR="0084445D" w:rsidRPr="00EF665D" w:rsidRDefault="0084445D" w:rsidP="0084445D">
      <w:pPr>
        <w:spacing w:after="0"/>
        <w:ind w:left="567" w:hanging="567"/>
        <w:rPr>
          <w:rFonts w:ascii="Garamond" w:hAnsi="Garamond" w:cstheme="minorHAnsi"/>
          <w:sz w:val="24"/>
          <w:szCs w:val="24"/>
        </w:rPr>
      </w:pPr>
      <w:r w:rsidRPr="00EF665D">
        <w:rPr>
          <w:rFonts w:ascii="Garamond" w:hAnsi="Garamond" w:cstheme="minorHAnsi"/>
          <w:sz w:val="24"/>
          <w:szCs w:val="24"/>
        </w:rPr>
        <w:t>1</w:t>
      </w:r>
      <w:r w:rsidR="00432E13">
        <w:rPr>
          <w:rFonts w:ascii="Garamond" w:hAnsi="Garamond" w:cstheme="minorHAnsi"/>
          <w:sz w:val="24"/>
          <w:szCs w:val="24"/>
        </w:rPr>
        <w:t>1</w:t>
      </w:r>
      <w:r w:rsidRPr="00EF665D">
        <w:rPr>
          <w:rFonts w:ascii="Garamond" w:hAnsi="Garamond" w:cstheme="minorHAnsi"/>
          <w:sz w:val="24"/>
          <w:szCs w:val="24"/>
        </w:rPr>
        <w:t>.4.</w:t>
      </w:r>
      <w:r w:rsidRPr="00EF665D">
        <w:rPr>
          <w:rFonts w:ascii="Garamond" w:hAnsi="Garamond" w:cstheme="minorHAnsi"/>
          <w:sz w:val="24"/>
          <w:szCs w:val="24"/>
        </w:rPr>
        <w:tab/>
        <w:t>Felek megállapodnak abban, hogy egymáshoz intézett értesítéseit akkor tekintik megfelelően teljesítettnek, amennyiben azt a másik Félnek Szerződésben meghatározott értesítési címére írásban – tértivevénnyel vagy más módon igazolt levél, telefax útján – küldték meg.</w:t>
      </w:r>
    </w:p>
    <w:p w14:paraId="2FD7A17C" w14:textId="320A6525" w:rsidR="0084445D" w:rsidRPr="00EF665D" w:rsidRDefault="0084445D" w:rsidP="0084445D">
      <w:pPr>
        <w:spacing w:after="0"/>
        <w:ind w:left="567" w:hanging="567"/>
        <w:rPr>
          <w:rFonts w:ascii="Garamond" w:hAnsi="Garamond" w:cstheme="minorHAnsi"/>
          <w:sz w:val="24"/>
          <w:szCs w:val="24"/>
        </w:rPr>
      </w:pPr>
      <w:r w:rsidRPr="00EF665D">
        <w:rPr>
          <w:rFonts w:ascii="Garamond" w:hAnsi="Garamond" w:cstheme="minorHAnsi"/>
          <w:sz w:val="24"/>
          <w:szCs w:val="24"/>
        </w:rPr>
        <w:t>1</w:t>
      </w:r>
      <w:r w:rsidR="00432E13">
        <w:rPr>
          <w:rFonts w:ascii="Garamond" w:hAnsi="Garamond" w:cstheme="minorHAnsi"/>
          <w:sz w:val="24"/>
          <w:szCs w:val="24"/>
        </w:rPr>
        <w:t>1</w:t>
      </w:r>
      <w:r w:rsidRPr="00EF665D">
        <w:rPr>
          <w:rFonts w:ascii="Garamond" w:hAnsi="Garamond" w:cstheme="minorHAnsi"/>
          <w:sz w:val="24"/>
          <w:szCs w:val="24"/>
        </w:rPr>
        <w:t>.5.</w:t>
      </w:r>
      <w:r w:rsidRPr="00EF665D">
        <w:rPr>
          <w:rFonts w:ascii="Garamond" w:hAnsi="Garamond" w:cstheme="minorHAnsi"/>
          <w:sz w:val="24"/>
          <w:szCs w:val="24"/>
        </w:rPr>
        <w:tab/>
        <w:t>Felek megállapodnak abban, hogy amennyiben a tértivevényes postai küldemény „ismeretlen”, „ismeretlen helyre költözött”, „nem vette át”, „az átvételt megtagadta” jelzéssel érkezik vissza a feladóhoz, akkor már a kézbesítés megkísérlésének napján, ha pedig „nem kereste” jelzéssel, akkor a második kézbesítési kísérletet követő 5. munkanapon a küldemény kézbesítettnek minősül.</w:t>
      </w:r>
    </w:p>
    <w:p w14:paraId="428519C4" w14:textId="52D316E4" w:rsidR="005F3512" w:rsidRPr="00EF665D" w:rsidRDefault="0084445D" w:rsidP="005F3512">
      <w:pPr>
        <w:pStyle w:val="Listaszerbekezds"/>
        <w:spacing w:after="0"/>
        <w:ind w:left="567" w:hanging="567"/>
        <w:contextualSpacing w:val="0"/>
        <w:rPr>
          <w:rFonts w:ascii="Garamond" w:hAnsi="Garamond" w:cstheme="minorHAnsi"/>
          <w:sz w:val="24"/>
          <w:szCs w:val="24"/>
        </w:rPr>
      </w:pPr>
      <w:r w:rsidRPr="00EF665D">
        <w:rPr>
          <w:rFonts w:ascii="Garamond" w:hAnsi="Garamond" w:cstheme="minorHAnsi"/>
          <w:sz w:val="24"/>
          <w:szCs w:val="24"/>
        </w:rPr>
        <w:t>1</w:t>
      </w:r>
      <w:r w:rsidR="00432E13">
        <w:rPr>
          <w:rFonts w:ascii="Garamond" w:hAnsi="Garamond" w:cstheme="minorHAnsi"/>
          <w:sz w:val="24"/>
          <w:szCs w:val="24"/>
        </w:rPr>
        <w:t>1</w:t>
      </w:r>
      <w:r w:rsidRPr="00EF665D">
        <w:rPr>
          <w:rFonts w:ascii="Garamond" w:hAnsi="Garamond" w:cstheme="minorHAnsi"/>
          <w:sz w:val="24"/>
          <w:szCs w:val="24"/>
        </w:rPr>
        <w:t>.6.</w:t>
      </w:r>
      <w:r w:rsidR="005F3512">
        <w:rPr>
          <w:rFonts w:ascii="Garamond" w:hAnsi="Garamond" w:cstheme="minorHAnsi"/>
          <w:sz w:val="24"/>
          <w:szCs w:val="24"/>
        </w:rPr>
        <w:tab/>
      </w:r>
      <w:r w:rsidR="005F3512" w:rsidRPr="00EF665D">
        <w:rPr>
          <w:rFonts w:ascii="Garamond" w:hAnsi="Garamond" w:cstheme="minorHAnsi"/>
          <w:sz w:val="24"/>
          <w:szCs w:val="24"/>
        </w:rPr>
        <w:t xml:space="preserve">Felek </w:t>
      </w:r>
      <w:r w:rsidR="005F3512">
        <w:rPr>
          <w:rFonts w:ascii="Garamond" w:hAnsi="Garamond" w:cstheme="minorHAnsi"/>
          <w:sz w:val="24"/>
          <w:szCs w:val="24"/>
        </w:rPr>
        <w:t xml:space="preserve">megállapodnak, hogy a teljesítés igazolásra jogosult személy(ek)et, illetve az </w:t>
      </w:r>
      <w:r w:rsidR="005F3512" w:rsidRPr="00EF665D">
        <w:rPr>
          <w:rFonts w:ascii="Garamond" w:hAnsi="Garamond" w:cstheme="minorHAnsi"/>
          <w:sz w:val="24"/>
          <w:szCs w:val="24"/>
        </w:rPr>
        <w:t>együttműködésre feljogosított képviselő</w:t>
      </w:r>
      <w:r w:rsidR="005F3512">
        <w:rPr>
          <w:rFonts w:ascii="Garamond" w:hAnsi="Garamond" w:cstheme="minorHAnsi"/>
          <w:sz w:val="24"/>
          <w:szCs w:val="24"/>
        </w:rPr>
        <w:t>(k)et a Szerződés 6. számú melléklete tartalmazza</w:t>
      </w:r>
      <w:r w:rsidR="005F3512" w:rsidRPr="00EF665D">
        <w:rPr>
          <w:rFonts w:ascii="Garamond" w:hAnsi="Garamond" w:cstheme="minorHAnsi"/>
          <w:sz w:val="24"/>
          <w:szCs w:val="24"/>
        </w:rPr>
        <w:t>:</w:t>
      </w:r>
    </w:p>
    <w:p w14:paraId="55639ED9" w14:textId="7E563020" w:rsidR="0084445D" w:rsidRPr="00EF665D" w:rsidRDefault="0084445D" w:rsidP="0084445D">
      <w:pPr>
        <w:spacing w:after="0"/>
        <w:ind w:left="567" w:hanging="567"/>
        <w:rPr>
          <w:rFonts w:ascii="Garamond" w:hAnsi="Garamond" w:cstheme="minorHAnsi"/>
          <w:bCs/>
          <w:iCs/>
          <w:sz w:val="24"/>
          <w:szCs w:val="24"/>
        </w:rPr>
      </w:pPr>
      <w:r w:rsidRPr="00EF665D">
        <w:rPr>
          <w:rFonts w:ascii="Garamond" w:hAnsi="Garamond" w:cstheme="minorHAnsi"/>
          <w:bCs/>
          <w:iCs/>
          <w:sz w:val="24"/>
          <w:szCs w:val="24"/>
        </w:rPr>
        <w:t>1</w:t>
      </w:r>
      <w:r w:rsidR="00432E13">
        <w:rPr>
          <w:rFonts w:ascii="Garamond" w:hAnsi="Garamond" w:cstheme="minorHAnsi"/>
          <w:bCs/>
          <w:iCs/>
          <w:sz w:val="24"/>
          <w:szCs w:val="24"/>
        </w:rPr>
        <w:t>1</w:t>
      </w:r>
      <w:r w:rsidRPr="00EF665D">
        <w:rPr>
          <w:rFonts w:ascii="Garamond" w:hAnsi="Garamond" w:cstheme="minorHAnsi"/>
          <w:bCs/>
          <w:iCs/>
          <w:sz w:val="24"/>
          <w:szCs w:val="24"/>
        </w:rPr>
        <w:t>.7.</w:t>
      </w:r>
      <w:r w:rsidRPr="00EF665D">
        <w:rPr>
          <w:rFonts w:ascii="Garamond" w:hAnsi="Garamond" w:cstheme="minorHAnsi"/>
          <w:bCs/>
          <w:iCs/>
          <w:sz w:val="24"/>
          <w:szCs w:val="24"/>
        </w:rPr>
        <w:tab/>
        <w:t>Felek megállapodnak abban, hogy amennyiben a kapcsolattartók, teljesítés igazolók személyében változás következik be, az érintett Fél köteles a másik felet erről haladéktalanul, írásban tájékoztatni. A tájékoztatás tudomásul vételét a másik Fél köteles haladéktalanul, írásban visszaigazolni. A bejelentés kézhezvételét követően kapcsolattartónak az újonnan bejelentett személy minősül. Felek megállapodnak abban, hogy a kapcsolattartó személyének megváltozására vonatkozó bejelentés és annak visszaigazolása nem minősül szerződésmódosításnak.</w:t>
      </w:r>
    </w:p>
    <w:p w14:paraId="69D1DE12" w14:textId="4B813934" w:rsidR="0084445D" w:rsidRPr="00EF665D" w:rsidRDefault="0084445D" w:rsidP="0084445D">
      <w:pPr>
        <w:spacing w:after="0"/>
        <w:ind w:left="567" w:hanging="567"/>
        <w:rPr>
          <w:rFonts w:ascii="Garamond" w:hAnsi="Garamond" w:cs="Calibri"/>
          <w:sz w:val="24"/>
          <w:szCs w:val="24"/>
          <w:lang w:eastAsia="en-GB"/>
        </w:rPr>
      </w:pPr>
      <w:r w:rsidRPr="00EF665D">
        <w:rPr>
          <w:rFonts w:ascii="Garamond" w:hAnsi="Garamond" w:cs="Calibri"/>
          <w:sz w:val="24"/>
          <w:szCs w:val="24"/>
          <w:lang w:eastAsia="en-GB"/>
        </w:rPr>
        <w:t>1</w:t>
      </w:r>
      <w:r w:rsidR="00432E13">
        <w:rPr>
          <w:rFonts w:ascii="Garamond" w:hAnsi="Garamond" w:cs="Calibri"/>
          <w:sz w:val="24"/>
          <w:szCs w:val="24"/>
          <w:lang w:eastAsia="en-GB"/>
        </w:rPr>
        <w:t>1</w:t>
      </w:r>
      <w:r w:rsidRPr="00EF665D">
        <w:rPr>
          <w:rFonts w:ascii="Garamond" w:hAnsi="Garamond" w:cs="Calibri"/>
          <w:sz w:val="24"/>
          <w:szCs w:val="24"/>
          <w:lang w:eastAsia="en-GB"/>
        </w:rPr>
        <w:t>.8.</w:t>
      </w:r>
      <w:r w:rsidRPr="00EF665D">
        <w:rPr>
          <w:rFonts w:ascii="Garamond" w:hAnsi="Garamond" w:cs="Calibri"/>
          <w:sz w:val="24"/>
          <w:szCs w:val="24"/>
          <w:lang w:eastAsia="en-GB"/>
        </w:rPr>
        <w:tab/>
        <w:t>A Megbízott tudomásul veszi, hogy a Megbízó az államháztartásról szóló 2011. évi CXCV. törvény (a továbbiakban: Áht.) 41. § (6) bekezdés értelmében olyan jogi személlyel, jogi személyiséggel nem rendelkező szervezettel nem köthet érvényesen visszterhes szerződést, illetve ilyen szerződés alapján nem teljesíthet kifizetést, amely szervezet nem minősül a nemzeti vagyonról szóló 2011. évi CXCVI. törvény 3. § (1) bekezdés 1. pontja szerinti átlátható szervezetnek. A Megbízott kijelenti, hogy átlátható szervezetnek minősül, erre vonatkozó nyilatkozata a Szerződés 4. számú mellékleteként csatolva. A Megbízott hozzájárul ahhoz, hogy ezen átláthatósági feltétel ellenőrzése céljából, a szerződésből eredő követelések elévüléséig, a Megbízó az Áht. 54/A. §-ban meghatározott – átláthatóságával összefüggő - adatokat kezelje. Ha a nyilatkozatában foglaltakban változás következik be, a Megbízott haladéktalanul köteles erről a Megbízót tájékoztatni. A Megbízott tudomásul veszi, hogy a valótlan tartalmú nyilatkozat alapján kötött szerződést a Megbízó jogosult és egyben köteles azonnali hatállyal – illetve ha szükséges olyan időpontra, hogy a feladat ellátásáról gondoskodni tudjon –felmondani, vagy - ha a szerződés teljesítésére még nem került sor - a Szerződéstől elállni.</w:t>
      </w:r>
    </w:p>
    <w:p w14:paraId="33414051" w14:textId="377C6A37" w:rsidR="0084445D" w:rsidRPr="00EF665D" w:rsidRDefault="00432E13" w:rsidP="0084445D">
      <w:pPr>
        <w:spacing w:after="0"/>
        <w:ind w:left="567" w:hanging="567"/>
        <w:rPr>
          <w:rFonts w:ascii="Garamond" w:hAnsi="Garamond" w:cstheme="minorHAnsi"/>
          <w:sz w:val="24"/>
          <w:szCs w:val="24"/>
        </w:rPr>
      </w:pPr>
      <w:r w:rsidRPr="00EF665D">
        <w:rPr>
          <w:rFonts w:ascii="Garamond" w:hAnsi="Garamond" w:cstheme="minorHAnsi"/>
          <w:sz w:val="24"/>
          <w:szCs w:val="24"/>
        </w:rPr>
        <w:t>1</w:t>
      </w:r>
      <w:r>
        <w:rPr>
          <w:rFonts w:ascii="Garamond" w:hAnsi="Garamond" w:cstheme="minorHAnsi"/>
          <w:sz w:val="24"/>
          <w:szCs w:val="24"/>
        </w:rPr>
        <w:t>1</w:t>
      </w:r>
      <w:r w:rsidR="0084445D" w:rsidRPr="00EF665D">
        <w:rPr>
          <w:rFonts w:ascii="Garamond" w:hAnsi="Garamond" w:cstheme="minorHAnsi"/>
          <w:sz w:val="24"/>
          <w:szCs w:val="24"/>
        </w:rPr>
        <w:t>.9.</w:t>
      </w:r>
      <w:r w:rsidR="0084445D" w:rsidRPr="00EF665D">
        <w:rPr>
          <w:rFonts w:ascii="Garamond" w:hAnsi="Garamond" w:cstheme="minorHAnsi"/>
          <w:sz w:val="24"/>
          <w:szCs w:val="24"/>
        </w:rPr>
        <w:tab/>
        <w:t>Felek megállapodnak abban, hogy a Szerződésből eredő, közöttük felmerült vitás kérdéseket elsősorban kapcsolattartóik útján, tárgyalásos úton rendezik. Ennek eredménytelensége esetére hatáskörtől függően kikötik a Megbízó székhelye szerinti rendes bíróság kizárólagos illetékességét.</w:t>
      </w:r>
    </w:p>
    <w:p w14:paraId="694D2CDA" w14:textId="3B039028" w:rsidR="0084445D" w:rsidRPr="00EF665D" w:rsidRDefault="0084445D" w:rsidP="0084445D">
      <w:pPr>
        <w:keepNext/>
        <w:spacing w:after="0"/>
        <w:ind w:left="567" w:hanging="567"/>
        <w:contextualSpacing/>
        <w:rPr>
          <w:rFonts w:ascii="Garamond" w:hAnsi="Garamond" w:cs="Calibri"/>
          <w:sz w:val="24"/>
          <w:szCs w:val="24"/>
          <w:lang w:eastAsia="en-GB"/>
        </w:rPr>
      </w:pPr>
      <w:r w:rsidRPr="00EF665D">
        <w:rPr>
          <w:rFonts w:ascii="Garamond" w:hAnsi="Garamond" w:cstheme="minorHAnsi"/>
          <w:sz w:val="24"/>
          <w:szCs w:val="24"/>
        </w:rPr>
        <w:t>1</w:t>
      </w:r>
      <w:r w:rsidR="00432E13">
        <w:rPr>
          <w:rFonts w:ascii="Garamond" w:hAnsi="Garamond" w:cstheme="minorHAnsi"/>
          <w:sz w:val="24"/>
          <w:szCs w:val="24"/>
        </w:rPr>
        <w:t>1</w:t>
      </w:r>
      <w:r w:rsidRPr="00EF665D">
        <w:rPr>
          <w:rFonts w:ascii="Garamond" w:hAnsi="Garamond" w:cstheme="minorHAnsi"/>
          <w:sz w:val="24"/>
          <w:szCs w:val="24"/>
        </w:rPr>
        <w:t>.10.</w:t>
      </w:r>
      <w:r w:rsidRPr="00EF665D">
        <w:rPr>
          <w:rFonts w:ascii="Garamond" w:hAnsi="Garamond" w:cs="Calibri"/>
          <w:sz w:val="24"/>
          <w:szCs w:val="24"/>
          <w:lang w:eastAsia="en-GB"/>
        </w:rPr>
        <w:tab/>
        <w:t>Felek rögzítik, hogy amennyiben a közbeszerzési eljárás dokumentumai között eltérés, ellentmondás tapasztalható, a dokumentumok közötti ellentmondás feloldására a Felek az alábbi sorrendet (dokumentum hierarchia) állítják fel:</w:t>
      </w:r>
    </w:p>
    <w:p w14:paraId="50BEA7B2" w14:textId="77777777" w:rsidR="0084445D" w:rsidRPr="00EF665D" w:rsidRDefault="0084445D" w:rsidP="0084445D">
      <w:pPr>
        <w:spacing w:after="0"/>
        <w:ind w:left="1418" w:hanging="284"/>
        <w:contextualSpacing/>
        <w:rPr>
          <w:rFonts w:ascii="Garamond" w:hAnsi="Garamond" w:cs="Calibri"/>
          <w:sz w:val="24"/>
          <w:szCs w:val="24"/>
          <w:lang w:eastAsia="en-GB"/>
        </w:rPr>
      </w:pPr>
      <w:r w:rsidRPr="00EF665D">
        <w:rPr>
          <w:rFonts w:ascii="Garamond" w:hAnsi="Garamond" w:cs="Calibri"/>
          <w:sz w:val="24"/>
          <w:szCs w:val="24"/>
          <w:lang w:eastAsia="en-GB"/>
        </w:rPr>
        <w:t>1</w:t>
      </w:r>
      <w:r w:rsidRPr="00EF665D">
        <w:rPr>
          <w:rFonts w:ascii="Garamond" w:hAnsi="Garamond"/>
          <w:sz w:val="24"/>
          <w:szCs w:val="24"/>
        </w:rPr>
        <w:t>.</w:t>
      </w:r>
      <w:r w:rsidRPr="00EF665D">
        <w:rPr>
          <w:rFonts w:ascii="Garamond" w:hAnsi="Garamond" w:cs="Calibri"/>
          <w:sz w:val="24"/>
          <w:szCs w:val="24"/>
          <w:lang w:eastAsia="en-GB"/>
        </w:rPr>
        <w:tab/>
        <w:t>szerződés és mellékletei</w:t>
      </w:r>
    </w:p>
    <w:p w14:paraId="3D344536" w14:textId="77777777" w:rsidR="0084445D" w:rsidRPr="00EF665D" w:rsidRDefault="0084445D" w:rsidP="0084445D">
      <w:pPr>
        <w:spacing w:after="0"/>
        <w:ind w:left="1418" w:hanging="284"/>
        <w:contextualSpacing/>
        <w:rPr>
          <w:rFonts w:ascii="Garamond" w:hAnsi="Garamond" w:cs="Calibri"/>
          <w:sz w:val="24"/>
          <w:szCs w:val="24"/>
          <w:lang w:eastAsia="en-GB"/>
        </w:rPr>
      </w:pPr>
      <w:r w:rsidRPr="00EF665D">
        <w:rPr>
          <w:rFonts w:ascii="Garamond" w:hAnsi="Garamond" w:cs="Calibri"/>
          <w:sz w:val="24"/>
          <w:szCs w:val="24"/>
          <w:lang w:eastAsia="en-GB"/>
        </w:rPr>
        <w:t>2.</w:t>
      </w:r>
      <w:r w:rsidRPr="00EF665D">
        <w:rPr>
          <w:rFonts w:ascii="Garamond" w:hAnsi="Garamond" w:cs="Calibri"/>
          <w:sz w:val="24"/>
          <w:szCs w:val="24"/>
          <w:lang w:eastAsia="en-GB"/>
        </w:rPr>
        <w:tab/>
        <w:t>kiegészítő tájékoztatásra adott ajánlatkérői válaszok</w:t>
      </w:r>
    </w:p>
    <w:p w14:paraId="194FF186" w14:textId="77777777" w:rsidR="0084445D" w:rsidRPr="00EF665D" w:rsidRDefault="0084445D" w:rsidP="0084445D">
      <w:pPr>
        <w:spacing w:after="0"/>
        <w:ind w:left="1418" w:hanging="284"/>
        <w:contextualSpacing/>
        <w:rPr>
          <w:rFonts w:ascii="Garamond" w:hAnsi="Garamond" w:cs="Calibri"/>
          <w:sz w:val="24"/>
          <w:szCs w:val="24"/>
          <w:lang w:eastAsia="en-GB"/>
        </w:rPr>
      </w:pPr>
      <w:r w:rsidRPr="00EF665D">
        <w:rPr>
          <w:rFonts w:ascii="Garamond" w:hAnsi="Garamond" w:cs="Calibri"/>
          <w:sz w:val="24"/>
          <w:szCs w:val="24"/>
          <w:lang w:eastAsia="en-GB"/>
        </w:rPr>
        <w:t>3.</w:t>
      </w:r>
      <w:r w:rsidRPr="00EF665D">
        <w:rPr>
          <w:rFonts w:ascii="Garamond" w:hAnsi="Garamond" w:cs="Calibri"/>
          <w:sz w:val="24"/>
          <w:szCs w:val="24"/>
          <w:lang w:eastAsia="en-GB"/>
        </w:rPr>
        <w:tab/>
        <w:t>tárgyalási jegyzőkönyv</w:t>
      </w:r>
    </w:p>
    <w:p w14:paraId="2AF17168" w14:textId="77777777" w:rsidR="0084445D" w:rsidRPr="00EF665D" w:rsidRDefault="0084445D" w:rsidP="0084445D">
      <w:pPr>
        <w:spacing w:after="0"/>
        <w:ind w:left="1418" w:hanging="284"/>
        <w:contextualSpacing/>
        <w:rPr>
          <w:rFonts w:ascii="Garamond" w:hAnsi="Garamond" w:cs="Calibri"/>
          <w:sz w:val="24"/>
          <w:szCs w:val="24"/>
          <w:lang w:eastAsia="en-GB"/>
        </w:rPr>
      </w:pPr>
      <w:r w:rsidRPr="00EF665D">
        <w:rPr>
          <w:rFonts w:ascii="Garamond" w:hAnsi="Garamond" w:cs="Calibri"/>
          <w:sz w:val="24"/>
          <w:szCs w:val="24"/>
          <w:lang w:eastAsia="en-GB"/>
        </w:rPr>
        <w:t>4.</w:t>
      </w:r>
      <w:r w:rsidRPr="00EF665D">
        <w:rPr>
          <w:rFonts w:ascii="Garamond" w:hAnsi="Garamond" w:cs="Calibri"/>
          <w:sz w:val="24"/>
          <w:szCs w:val="24"/>
          <w:lang w:eastAsia="en-GB"/>
        </w:rPr>
        <w:tab/>
        <w:t>ajánlattételi felhívás és dokumentáció</w:t>
      </w:r>
    </w:p>
    <w:p w14:paraId="0B986073" w14:textId="77777777" w:rsidR="0084445D" w:rsidRPr="00EF665D" w:rsidRDefault="0084445D" w:rsidP="0084445D">
      <w:pPr>
        <w:spacing w:after="0"/>
        <w:ind w:left="1418" w:hanging="284"/>
        <w:contextualSpacing/>
        <w:rPr>
          <w:rFonts w:ascii="Garamond" w:hAnsi="Garamond" w:cs="Calibri"/>
          <w:sz w:val="24"/>
          <w:szCs w:val="24"/>
          <w:lang w:eastAsia="en-GB"/>
        </w:rPr>
      </w:pPr>
      <w:r w:rsidRPr="00EF665D">
        <w:rPr>
          <w:rFonts w:ascii="Garamond" w:hAnsi="Garamond" w:cs="Calibri"/>
          <w:sz w:val="24"/>
          <w:szCs w:val="24"/>
          <w:lang w:eastAsia="en-GB"/>
        </w:rPr>
        <w:t>5.</w:t>
      </w:r>
      <w:r w:rsidRPr="00EF665D">
        <w:rPr>
          <w:rFonts w:ascii="Garamond" w:hAnsi="Garamond" w:cs="Calibri"/>
          <w:sz w:val="24"/>
          <w:szCs w:val="24"/>
          <w:lang w:eastAsia="en-GB"/>
        </w:rPr>
        <w:tab/>
        <w:t>ajánlattevő ajánlata.</w:t>
      </w:r>
    </w:p>
    <w:p w14:paraId="6FB8E20F" w14:textId="12BE0FA6" w:rsidR="0084445D" w:rsidRPr="00EF665D" w:rsidRDefault="0084445D" w:rsidP="0084445D">
      <w:pPr>
        <w:spacing w:after="0"/>
        <w:ind w:left="567" w:hanging="567"/>
        <w:rPr>
          <w:rFonts w:ascii="Garamond" w:hAnsi="Garamond" w:cstheme="minorHAnsi"/>
          <w:sz w:val="24"/>
          <w:szCs w:val="24"/>
        </w:rPr>
      </w:pPr>
      <w:r w:rsidRPr="00EF665D">
        <w:rPr>
          <w:rFonts w:ascii="Garamond" w:hAnsi="Garamond" w:cstheme="minorHAnsi"/>
          <w:sz w:val="24"/>
          <w:szCs w:val="24"/>
        </w:rPr>
        <w:t>1</w:t>
      </w:r>
      <w:r w:rsidR="00432E13">
        <w:rPr>
          <w:rFonts w:ascii="Garamond" w:hAnsi="Garamond" w:cstheme="minorHAnsi"/>
          <w:sz w:val="24"/>
          <w:szCs w:val="24"/>
        </w:rPr>
        <w:t>1</w:t>
      </w:r>
      <w:r w:rsidRPr="00EF665D">
        <w:rPr>
          <w:rFonts w:ascii="Garamond" w:hAnsi="Garamond" w:cstheme="minorHAnsi"/>
          <w:sz w:val="24"/>
          <w:szCs w:val="24"/>
        </w:rPr>
        <w:t>.11.</w:t>
      </w:r>
      <w:r w:rsidRPr="00EF665D">
        <w:rPr>
          <w:rFonts w:ascii="Garamond" w:hAnsi="Garamond" w:cstheme="minorHAnsi"/>
          <w:sz w:val="24"/>
          <w:szCs w:val="24"/>
        </w:rPr>
        <w:tab/>
        <w:t>Jelen szerződésben nem szabályozott kérdésekben a Közbeszerzésekről szóló 2015. évi CXLIII. törvény, az építőipari kivitelezési tevékenységről szóló 191/2009 Kormányrendelet és a Polgári Törvénykönyvről szóló 2013. évi V. törvény rendelkezései az irányadók.</w:t>
      </w:r>
    </w:p>
    <w:p w14:paraId="22C541D4" w14:textId="77EE371D" w:rsidR="0084445D" w:rsidRPr="00EF665D" w:rsidRDefault="0084445D" w:rsidP="0084445D">
      <w:pPr>
        <w:spacing w:after="0"/>
        <w:ind w:left="567" w:hanging="567"/>
        <w:rPr>
          <w:rFonts w:ascii="Garamond" w:hAnsi="Garamond" w:cstheme="minorHAnsi"/>
          <w:sz w:val="24"/>
          <w:szCs w:val="24"/>
        </w:rPr>
      </w:pPr>
      <w:r w:rsidRPr="00EF665D">
        <w:rPr>
          <w:rFonts w:ascii="Garamond" w:hAnsi="Garamond" w:cstheme="minorHAnsi"/>
          <w:sz w:val="24"/>
          <w:szCs w:val="24"/>
        </w:rPr>
        <w:lastRenderedPageBreak/>
        <w:t>1</w:t>
      </w:r>
      <w:r w:rsidR="00432E13">
        <w:rPr>
          <w:rFonts w:ascii="Garamond" w:hAnsi="Garamond" w:cstheme="minorHAnsi"/>
          <w:sz w:val="24"/>
          <w:szCs w:val="24"/>
        </w:rPr>
        <w:t>1</w:t>
      </w:r>
      <w:r w:rsidRPr="00EF665D">
        <w:rPr>
          <w:rFonts w:ascii="Garamond" w:hAnsi="Garamond" w:cstheme="minorHAnsi"/>
          <w:sz w:val="24"/>
          <w:szCs w:val="24"/>
        </w:rPr>
        <w:t>.12.</w:t>
      </w:r>
      <w:r w:rsidRPr="00EF665D">
        <w:rPr>
          <w:rFonts w:ascii="Garamond" w:hAnsi="Garamond" w:cstheme="minorHAnsi"/>
          <w:sz w:val="24"/>
          <w:szCs w:val="24"/>
        </w:rPr>
        <w:tab/>
        <w:t xml:space="preserve">A Szerződés </w:t>
      </w:r>
      <w:r w:rsidR="0038749F">
        <w:rPr>
          <w:rFonts w:ascii="Garamond" w:hAnsi="Garamond" w:cstheme="minorHAnsi"/>
          <w:sz w:val="24"/>
          <w:szCs w:val="24"/>
        </w:rPr>
        <w:t>hat</w:t>
      </w:r>
      <w:r w:rsidR="0038749F" w:rsidRPr="00EF665D">
        <w:rPr>
          <w:rFonts w:ascii="Garamond" w:hAnsi="Garamond" w:cstheme="minorHAnsi"/>
          <w:sz w:val="24"/>
          <w:szCs w:val="24"/>
        </w:rPr>
        <w:t xml:space="preserve"> </w:t>
      </w:r>
      <w:r w:rsidRPr="00EF665D">
        <w:rPr>
          <w:rFonts w:ascii="Garamond" w:hAnsi="Garamond" w:cstheme="minorHAnsi"/>
          <w:sz w:val="24"/>
          <w:szCs w:val="24"/>
        </w:rPr>
        <w:t xml:space="preserve">eredeti, egymással mindenben megegyező példányban készült, melyből </w:t>
      </w:r>
      <w:r w:rsidR="0038749F">
        <w:rPr>
          <w:rFonts w:ascii="Garamond" w:hAnsi="Garamond" w:cstheme="minorHAnsi"/>
          <w:sz w:val="24"/>
          <w:szCs w:val="24"/>
        </w:rPr>
        <w:t>öt</w:t>
      </w:r>
      <w:r w:rsidR="0038749F" w:rsidRPr="00EF665D">
        <w:rPr>
          <w:rFonts w:ascii="Garamond" w:hAnsi="Garamond" w:cstheme="minorHAnsi"/>
          <w:sz w:val="24"/>
          <w:szCs w:val="24"/>
        </w:rPr>
        <w:t xml:space="preserve"> </w:t>
      </w:r>
      <w:r w:rsidRPr="00EF665D">
        <w:rPr>
          <w:rFonts w:ascii="Garamond" w:hAnsi="Garamond" w:cstheme="minorHAnsi"/>
          <w:sz w:val="24"/>
          <w:szCs w:val="24"/>
        </w:rPr>
        <w:t>példány a Megbízót, egy példány a Megbízottat illeti.</w:t>
      </w:r>
    </w:p>
    <w:p w14:paraId="047B168B" w14:textId="77777777" w:rsidR="0084445D" w:rsidRPr="00EF665D" w:rsidRDefault="0084445D" w:rsidP="0084445D">
      <w:pPr>
        <w:spacing w:before="120" w:after="0"/>
        <w:rPr>
          <w:rFonts w:ascii="Garamond" w:hAnsi="Garamond" w:cstheme="minorHAnsi"/>
          <w:sz w:val="24"/>
          <w:szCs w:val="24"/>
        </w:rPr>
      </w:pPr>
      <w:r w:rsidRPr="00EF665D">
        <w:rPr>
          <w:rFonts w:ascii="Garamond" w:hAnsi="Garamond" w:cstheme="minorHAnsi"/>
          <w:sz w:val="24"/>
          <w:szCs w:val="24"/>
        </w:rPr>
        <w:t>A szerződést és annak mellékleteik a Felek elolvasták, megértették, és mint akaratukkal mindenben megegyezőt, jóváhagyólag írták alá.</w:t>
      </w:r>
    </w:p>
    <w:p w14:paraId="011C92A4" w14:textId="77777777" w:rsidR="0084445D" w:rsidRPr="00EF665D" w:rsidRDefault="0084445D" w:rsidP="0084445D">
      <w:pPr>
        <w:spacing w:before="240" w:after="0"/>
        <w:rPr>
          <w:rFonts w:ascii="Garamond" w:hAnsi="Garamond" w:cstheme="minorHAnsi"/>
          <w:sz w:val="24"/>
          <w:szCs w:val="24"/>
          <w:u w:val="single"/>
        </w:rPr>
      </w:pPr>
      <w:r w:rsidRPr="00EF665D">
        <w:rPr>
          <w:rFonts w:ascii="Garamond" w:hAnsi="Garamond" w:cstheme="minorHAnsi"/>
          <w:sz w:val="24"/>
          <w:szCs w:val="24"/>
          <w:u w:val="single"/>
        </w:rPr>
        <w:t>Mellékletek:</w:t>
      </w:r>
    </w:p>
    <w:p w14:paraId="40323D46" w14:textId="039181DC" w:rsidR="0084445D" w:rsidRPr="00EF665D" w:rsidRDefault="0084445D" w:rsidP="0084445D">
      <w:pPr>
        <w:pStyle w:val="Listaszerbekezds"/>
        <w:numPr>
          <w:ilvl w:val="0"/>
          <w:numId w:val="46"/>
        </w:numPr>
        <w:spacing w:after="0"/>
        <w:rPr>
          <w:rFonts w:ascii="Garamond" w:hAnsi="Garamond" w:cstheme="minorHAnsi"/>
          <w:sz w:val="24"/>
          <w:szCs w:val="24"/>
        </w:rPr>
      </w:pPr>
      <w:r w:rsidRPr="00EF665D">
        <w:rPr>
          <w:rFonts w:ascii="Garamond" w:hAnsi="Garamond" w:cstheme="minorHAnsi"/>
          <w:sz w:val="24"/>
          <w:szCs w:val="24"/>
        </w:rPr>
        <w:t xml:space="preserve">számú </w:t>
      </w:r>
      <w:r w:rsidRPr="00EF665D">
        <w:rPr>
          <w:rFonts w:ascii="Garamond" w:hAnsi="Garamond" w:cstheme="minorHAnsi"/>
          <w:sz w:val="24"/>
          <w:szCs w:val="24"/>
        </w:rPr>
        <w:t>melléklet:</w:t>
      </w:r>
      <w:r w:rsidRPr="00EF665D">
        <w:rPr>
          <w:rFonts w:ascii="Garamond" w:hAnsi="Garamond" w:cstheme="minorHAnsi"/>
          <w:sz w:val="24"/>
          <w:szCs w:val="24"/>
        </w:rPr>
        <w:tab/>
      </w:r>
      <w:r w:rsidR="008A71A2">
        <w:rPr>
          <w:rFonts w:ascii="Garamond" w:hAnsi="Garamond" w:cstheme="minorHAnsi"/>
          <w:sz w:val="24"/>
          <w:szCs w:val="24"/>
        </w:rPr>
        <w:t>F</w:t>
      </w:r>
      <w:r>
        <w:rPr>
          <w:rFonts w:ascii="Garamond" w:hAnsi="Garamond" w:cstheme="minorHAnsi"/>
          <w:sz w:val="24"/>
          <w:szCs w:val="24"/>
        </w:rPr>
        <w:t>elelősségbiztosítás</w:t>
      </w:r>
    </w:p>
    <w:p w14:paraId="626579E6" w14:textId="002F8D32" w:rsidR="0084445D" w:rsidRDefault="0084445D" w:rsidP="0084445D">
      <w:pPr>
        <w:pStyle w:val="Listaszerbekezds"/>
        <w:numPr>
          <w:ilvl w:val="0"/>
          <w:numId w:val="46"/>
        </w:numPr>
        <w:spacing w:after="0"/>
        <w:rPr>
          <w:rFonts w:ascii="Garamond" w:hAnsi="Garamond" w:cstheme="minorHAnsi"/>
          <w:sz w:val="24"/>
          <w:szCs w:val="24"/>
        </w:rPr>
      </w:pPr>
      <w:r>
        <w:rPr>
          <w:rFonts w:ascii="Garamond" w:hAnsi="Garamond" w:cstheme="minorHAnsi"/>
          <w:sz w:val="24"/>
          <w:szCs w:val="24"/>
        </w:rPr>
        <w:t>számú melléklet</w:t>
      </w:r>
      <w:r w:rsidR="008A71A2">
        <w:rPr>
          <w:rFonts w:ascii="Garamond" w:hAnsi="Garamond" w:cstheme="minorHAnsi"/>
          <w:sz w:val="24"/>
          <w:szCs w:val="24"/>
        </w:rPr>
        <w:tab/>
      </w:r>
      <w:r w:rsidRPr="00EF665D">
        <w:rPr>
          <w:rFonts w:ascii="Garamond" w:hAnsi="Garamond" w:cstheme="minorHAnsi"/>
          <w:sz w:val="24"/>
          <w:szCs w:val="24"/>
        </w:rPr>
        <w:t>Átláthatósági nyilatkozat</w:t>
      </w:r>
    </w:p>
    <w:p w14:paraId="6A025F31" w14:textId="4A95AEEA" w:rsidR="0084445D" w:rsidRDefault="008A71A2" w:rsidP="0084445D">
      <w:pPr>
        <w:pStyle w:val="Listaszerbekezds"/>
        <w:numPr>
          <w:ilvl w:val="0"/>
          <w:numId w:val="46"/>
        </w:numPr>
        <w:spacing w:after="0"/>
        <w:rPr>
          <w:rFonts w:ascii="Garamond" w:hAnsi="Garamond" w:cstheme="minorHAnsi"/>
          <w:sz w:val="24"/>
          <w:szCs w:val="24"/>
        </w:rPr>
      </w:pPr>
      <w:r>
        <w:rPr>
          <w:rFonts w:ascii="Garamond" w:hAnsi="Garamond" w:cstheme="minorHAnsi"/>
          <w:sz w:val="24"/>
          <w:szCs w:val="24"/>
        </w:rPr>
        <w:t>számú melléklet:</w:t>
      </w:r>
      <w:r>
        <w:rPr>
          <w:rFonts w:ascii="Garamond" w:hAnsi="Garamond" w:cstheme="minorHAnsi"/>
          <w:sz w:val="24"/>
          <w:szCs w:val="24"/>
        </w:rPr>
        <w:tab/>
      </w:r>
      <w:r w:rsidR="0084445D">
        <w:rPr>
          <w:rFonts w:ascii="Garamond" w:hAnsi="Garamond" w:cstheme="minorHAnsi"/>
          <w:sz w:val="24"/>
          <w:szCs w:val="24"/>
        </w:rPr>
        <w:t>Megbízott nyilatkozata az igénybe venni kívánt alvállalkozókról</w:t>
      </w:r>
    </w:p>
    <w:p w14:paraId="780AD78E" w14:textId="3B66021D" w:rsidR="0084445D" w:rsidRDefault="008A71A2" w:rsidP="0084445D">
      <w:pPr>
        <w:pStyle w:val="Listaszerbekezds"/>
        <w:numPr>
          <w:ilvl w:val="0"/>
          <w:numId w:val="46"/>
        </w:numPr>
        <w:spacing w:after="0"/>
        <w:rPr>
          <w:rFonts w:ascii="Garamond" w:hAnsi="Garamond" w:cstheme="minorHAnsi"/>
          <w:sz w:val="24"/>
          <w:szCs w:val="24"/>
        </w:rPr>
      </w:pPr>
      <w:r>
        <w:rPr>
          <w:rFonts w:ascii="Garamond" w:hAnsi="Garamond" w:cstheme="minorHAnsi"/>
          <w:sz w:val="24"/>
          <w:szCs w:val="24"/>
        </w:rPr>
        <w:t>számú melléklet:</w:t>
      </w:r>
      <w:r>
        <w:rPr>
          <w:rFonts w:ascii="Garamond" w:hAnsi="Garamond" w:cstheme="minorHAnsi"/>
          <w:sz w:val="24"/>
          <w:szCs w:val="24"/>
        </w:rPr>
        <w:tab/>
      </w:r>
      <w:r w:rsidR="0084445D">
        <w:rPr>
          <w:rFonts w:ascii="Garamond" w:hAnsi="Garamond" w:cstheme="minorHAnsi"/>
          <w:sz w:val="24"/>
          <w:szCs w:val="24"/>
        </w:rPr>
        <w:t>Megbízott nyilatkozata a teljesítésbe bevont alvállalkozókról</w:t>
      </w:r>
    </w:p>
    <w:p w14:paraId="6CDB3912" w14:textId="3B487A73" w:rsidR="0031639C" w:rsidRDefault="008A71A2" w:rsidP="0084445D">
      <w:pPr>
        <w:pStyle w:val="Listaszerbekezds"/>
        <w:numPr>
          <w:ilvl w:val="0"/>
          <w:numId w:val="46"/>
        </w:numPr>
        <w:spacing w:after="0"/>
        <w:rPr>
          <w:rFonts w:ascii="Garamond" w:hAnsi="Garamond" w:cstheme="minorHAnsi"/>
          <w:sz w:val="24"/>
          <w:szCs w:val="24"/>
        </w:rPr>
      </w:pPr>
      <w:r>
        <w:rPr>
          <w:rFonts w:ascii="Garamond" w:hAnsi="Garamond" w:cstheme="minorHAnsi"/>
          <w:sz w:val="24"/>
          <w:szCs w:val="24"/>
        </w:rPr>
        <w:t>számú melléklet:</w:t>
      </w:r>
      <w:r>
        <w:rPr>
          <w:rFonts w:ascii="Garamond" w:hAnsi="Garamond" w:cstheme="minorHAnsi"/>
          <w:sz w:val="24"/>
          <w:szCs w:val="24"/>
        </w:rPr>
        <w:tab/>
        <w:t>M</w:t>
      </w:r>
      <w:r w:rsidR="0031639C">
        <w:rPr>
          <w:rFonts w:ascii="Garamond" w:hAnsi="Garamond" w:cstheme="minorHAnsi"/>
          <w:sz w:val="24"/>
          <w:szCs w:val="24"/>
        </w:rPr>
        <w:t>űszaki leírás és árrészletező</w:t>
      </w:r>
    </w:p>
    <w:p w14:paraId="419F5DF2" w14:textId="668E6BF6" w:rsidR="005F3512" w:rsidRPr="00EF665D" w:rsidRDefault="008A71A2" w:rsidP="0084445D">
      <w:pPr>
        <w:pStyle w:val="Listaszerbekezds"/>
        <w:numPr>
          <w:ilvl w:val="0"/>
          <w:numId w:val="46"/>
        </w:numPr>
        <w:spacing w:after="0"/>
        <w:rPr>
          <w:rFonts w:ascii="Garamond" w:hAnsi="Garamond" w:cstheme="minorHAnsi"/>
          <w:sz w:val="24"/>
          <w:szCs w:val="24"/>
        </w:rPr>
      </w:pPr>
      <w:r>
        <w:rPr>
          <w:rFonts w:ascii="Garamond" w:hAnsi="Garamond" w:cstheme="minorHAnsi"/>
          <w:sz w:val="24"/>
          <w:szCs w:val="24"/>
        </w:rPr>
        <w:t>számú melléklet:</w:t>
      </w:r>
      <w:r>
        <w:rPr>
          <w:rFonts w:ascii="Garamond" w:hAnsi="Garamond" w:cstheme="minorHAnsi"/>
          <w:sz w:val="24"/>
          <w:szCs w:val="24"/>
        </w:rPr>
        <w:tab/>
      </w:r>
      <w:r w:rsidR="005F3512">
        <w:rPr>
          <w:rFonts w:ascii="Garamond" w:hAnsi="Garamond" w:cstheme="minorHAnsi"/>
          <w:sz w:val="24"/>
          <w:szCs w:val="24"/>
        </w:rPr>
        <w:t xml:space="preserve">Kapcsolattartók, teljesítésigazolás kiállítására </w:t>
      </w:r>
      <w:r w:rsidR="005F3512">
        <w:rPr>
          <w:rFonts w:ascii="Garamond" w:hAnsi="Garamond" w:cstheme="minorHAnsi"/>
          <w:sz w:val="24"/>
          <w:szCs w:val="24"/>
        </w:rPr>
        <w:t>jogosult személy(ek)</w:t>
      </w:r>
    </w:p>
    <w:p w14:paraId="52FC4CFC" w14:textId="3A342DF5" w:rsidR="0084445D" w:rsidRPr="00EF665D" w:rsidRDefault="0084445D" w:rsidP="0084445D">
      <w:pPr>
        <w:tabs>
          <w:tab w:val="left" w:leader="dot" w:pos="3402"/>
          <w:tab w:val="left" w:pos="5670"/>
          <w:tab w:val="right" w:leader="dot" w:pos="9072"/>
        </w:tabs>
        <w:spacing w:before="360" w:after="720"/>
        <w:rPr>
          <w:rFonts w:ascii="Garamond" w:hAnsi="Garamond" w:cstheme="minorHAnsi"/>
          <w:sz w:val="24"/>
          <w:szCs w:val="24"/>
        </w:rPr>
      </w:pPr>
      <w:r w:rsidRPr="00EF665D">
        <w:rPr>
          <w:rFonts w:ascii="Garamond" w:hAnsi="Garamond" w:cstheme="minorHAnsi"/>
          <w:sz w:val="24"/>
          <w:szCs w:val="24"/>
        </w:rPr>
        <w:t>Pécs, 201</w:t>
      </w:r>
      <w:r w:rsidR="00794E21">
        <w:rPr>
          <w:rFonts w:ascii="Garamond" w:hAnsi="Garamond" w:cstheme="minorHAnsi"/>
          <w:sz w:val="24"/>
          <w:szCs w:val="24"/>
        </w:rPr>
        <w:t>7</w:t>
      </w:r>
      <w:r w:rsidRPr="00EF665D">
        <w:rPr>
          <w:rFonts w:ascii="Garamond" w:hAnsi="Garamond" w:cstheme="minorHAnsi"/>
          <w:sz w:val="24"/>
          <w:szCs w:val="24"/>
        </w:rPr>
        <w:t xml:space="preserve">. </w:t>
      </w:r>
      <w:r w:rsidRPr="00EF665D">
        <w:rPr>
          <w:rFonts w:ascii="Garamond" w:hAnsi="Garamond" w:cstheme="minorHAnsi"/>
          <w:sz w:val="24"/>
          <w:szCs w:val="24"/>
        </w:rPr>
        <w:tab/>
      </w:r>
      <w:r w:rsidRPr="00EF665D">
        <w:rPr>
          <w:rFonts w:ascii="Garamond" w:hAnsi="Garamond" w:cstheme="minorHAnsi"/>
          <w:sz w:val="24"/>
          <w:szCs w:val="24"/>
        </w:rPr>
        <w:tab/>
      </w:r>
    </w:p>
    <w:tbl>
      <w:tblPr>
        <w:tblStyle w:val="Rcsostblzat"/>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2268"/>
        <w:gridCol w:w="3402"/>
      </w:tblGrid>
      <w:tr w:rsidR="0084445D" w:rsidRPr="000913F7" w14:paraId="118B6B3D" w14:textId="77777777" w:rsidTr="0084445D">
        <w:trPr>
          <w:jc w:val="center"/>
        </w:trPr>
        <w:tc>
          <w:tcPr>
            <w:tcW w:w="3402" w:type="dxa"/>
            <w:tcBorders>
              <w:top w:val="single" w:sz="4" w:space="0" w:color="auto"/>
            </w:tcBorders>
          </w:tcPr>
          <w:p w14:paraId="342236B1" w14:textId="77777777" w:rsidR="0084445D" w:rsidRPr="00EF665D" w:rsidRDefault="0084445D" w:rsidP="0084445D">
            <w:pPr>
              <w:jc w:val="center"/>
              <w:rPr>
                <w:rFonts w:ascii="Garamond" w:hAnsi="Garamond" w:cstheme="minorHAnsi"/>
                <w:sz w:val="24"/>
                <w:szCs w:val="24"/>
              </w:rPr>
            </w:pPr>
            <w:r w:rsidRPr="00EF665D">
              <w:rPr>
                <w:rFonts w:ascii="Garamond" w:hAnsi="Garamond" w:cstheme="minorHAnsi"/>
                <w:sz w:val="24"/>
                <w:szCs w:val="24"/>
              </w:rPr>
              <w:t>Pécsi Tudományegyetem</w:t>
            </w:r>
          </w:p>
        </w:tc>
        <w:tc>
          <w:tcPr>
            <w:tcW w:w="2268" w:type="dxa"/>
          </w:tcPr>
          <w:p w14:paraId="1F98E14B" w14:textId="77777777" w:rsidR="0084445D" w:rsidRPr="00EF665D" w:rsidRDefault="0084445D" w:rsidP="0084445D">
            <w:pPr>
              <w:jc w:val="center"/>
              <w:rPr>
                <w:rFonts w:ascii="Garamond" w:hAnsi="Garamond" w:cstheme="minorHAnsi"/>
                <w:sz w:val="24"/>
                <w:szCs w:val="24"/>
              </w:rPr>
            </w:pPr>
          </w:p>
        </w:tc>
        <w:tc>
          <w:tcPr>
            <w:tcW w:w="3402" w:type="dxa"/>
            <w:tcBorders>
              <w:top w:val="single" w:sz="4" w:space="0" w:color="auto"/>
            </w:tcBorders>
          </w:tcPr>
          <w:p w14:paraId="4707CE8A" w14:textId="77777777" w:rsidR="0084445D" w:rsidRPr="00EF665D" w:rsidRDefault="0084445D" w:rsidP="0084445D">
            <w:pPr>
              <w:jc w:val="center"/>
              <w:rPr>
                <w:rFonts w:ascii="Garamond" w:hAnsi="Garamond" w:cstheme="minorHAnsi"/>
                <w:sz w:val="24"/>
                <w:szCs w:val="24"/>
              </w:rPr>
            </w:pPr>
          </w:p>
        </w:tc>
      </w:tr>
      <w:tr w:rsidR="0084445D" w:rsidRPr="000913F7" w14:paraId="2EC01E4C" w14:textId="77777777" w:rsidTr="0084445D">
        <w:trPr>
          <w:jc w:val="center"/>
        </w:trPr>
        <w:tc>
          <w:tcPr>
            <w:tcW w:w="3402" w:type="dxa"/>
          </w:tcPr>
          <w:p w14:paraId="2C9DB43D" w14:textId="77777777" w:rsidR="0084445D" w:rsidRPr="00EF665D" w:rsidRDefault="0084445D" w:rsidP="0084445D">
            <w:pPr>
              <w:jc w:val="center"/>
              <w:rPr>
                <w:rFonts w:ascii="Garamond" w:hAnsi="Garamond" w:cstheme="minorHAnsi"/>
                <w:sz w:val="24"/>
                <w:szCs w:val="24"/>
              </w:rPr>
            </w:pPr>
            <w:r w:rsidRPr="00EF665D">
              <w:rPr>
                <w:rFonts w:ascii="Garamond" w:hAnsi="Garamond" w:cstheme="minorHAnsi"/>
                <w:sz w:val="24"/>
                <w:szCs w:val="24"/>
              </w:rPr>
              <w:t>Jenei Zoltán</w:t>
            </w:r>
          </w:p>
        </w:tc>
        <w:tc>
          <w:tcPr>
            <w:tcW w:w="2268" w:type="dxa"/>
          </w:tcPr>
          <w:p w14:paraId="39186107" w14:textId="77777777" w:rsidR="0084445D" w:rsidRPr="00EF665D" w:rsidRDefault="0084445D" w:rsidP="0084445D">
            <w:pPr>
              <w:jc w:val="center"/>
              <w:rPr>
                <w:rFonts w:ascii="Garamond" w:hAnsi="Garamond" w:cstheme="minorHAnsi"/>
                <w:sz w:val="24"/>
                <w:szCs w:val="24"/>
              </w:rPr>
            </w:pPr>
          </w:p>
        </w:tc>
        <w:tc>
          <w:tcPr>
            <w:tcW w:w="3402" w:type="dxa"/>
          </w:tcPr>
          <w:p w14:paraId="774F0D5A" w14:textId="77777777" w:rsidR="0084445D" w:rsidRPr="00EF665D" w:rsidRDefault="0084445D" w:rsidP="0084445D">
            <w:pPr>
              <w:jc w:val="center"/>
              <w:rPr>
                <w:rFonts w:ascii="Garamond" w:hAnsi="Garamond" w:cstheme="minorHAnsi"/>
                <w:sz w:val="24"/>
                <w:szCs w:val="24"/>
              </w:rPr>
            </w:pPr>
          </w:p>
        </w:tc>
      </w:tr>
      <w:tr w:rsidR="0084445D" w:rsidRPr="000913F7" w14:paraId="38C6D850" w14:textId="77777777" w:rsidTr="0084445D">
        <w:trPr>
          <w:jc w:val="center"/>
        </w:trPr>
        <w:tc>
          <w:tcPr>
            <w:tcW w:w="3402" w:type="dxa"/>
          </w:tcPr>
          <w:p w14:paraId="1B5712F7" w14:textId="77777777" w:rsidR="0084445D" w:rsidRPr="00EF665D" w:rsidRDefault="0084445D" w:rsidP="0084445D">
            <w:pPr>
              <w:jc w:val="center"/>
              <w:rPr>
                <w:rFonts w:ascii="Garamond" w:hAnsi="Garamond" w:cstheme="minorHAnsi"/>
                <w:sz w:val="24"/>
                <w:szCs w:val="24"/>
              </w:rPr>
            </w:pPr>
            <w:r w:rsidRPr="00EF665D">
              <w:rPr>
                <w:rFonts w:ascii="Garamond" w:hAnsi="Garamond" w:cstheme="minorHAnsi"/>
                <w:sz w:val="24"/>
                <w:szCs w:val="24"/>
              </w:rPr>
              <w:t>kancellár</w:t>
            </w:r>
          </w:p>
        </w:tc>
        <w:tc>
          <w:tcPr>
            <w:tcW w:w="2268" w:type="dxa"/>
          </w:tcPr>
          <w:p w14:paraId="767F60E6" w14:textId="77777777" w:rsidR="0084445D" w:rsidRPr="00EF665D" w:rsidRDefault="0084445D" w:rsidP="0084445D">
            <w:pPr>
              <w:jc w:val="center"/>
              <w:rPr>
                <w:rFonts w:ascii="Garamond" w:hAnsi="Garamond" w:cstheme="minorHAnsi"/>
                <w:sz w:val="24"/>
                <w:szCs w:val="24"/>
              </w:rPr>
            </w:pPr>
          </w:p>
        </w:tc>
        <w:tc>
          <w:tcPr>
            <w:tcW w:w="3402" w:type="dxa"/>
          </w:tcPr>
          <w:p w14:paraId="0FB54939" w14:textId="77777777" w:rsidR="0084445D" w:rsidRPr="00EF665D" w:rsidRDefault="0084445D" w:rsidP="0084445D">
            <w:pPr>
              <w:jc w:val="center"/>
              <w:rPr>
                <w:rFonts w:ascii="Garamond" w:hAnsi="Garamond" w:cstheme="minorHAnsi"/>
                <w:sz w:val="24"/>
                <w:szCs w:val="24"/>
              </w:rPr>
            </w:pPr>
          </w:p>
        </w:tc>
      </w:tr>
      <w:tr w:rsidR="0084445D" w:rsidRPr="000913F7" w14:paraId="25AECF21" w14:textId="77777777" w:rsidTr="0084445D">
        <w:trPr>
          <w:jc w:val="center"/>
        </w:trPr>
        <w:tc>
          <w:tcPr>
            <w:tcW w:w="3402" w:type="dxa"/>
          </w:tcPr>
          <w:p w14:paraId="3F654F47" w14:textId="77777777" w:rsidR="0084445D" w:rsidRPr="00EF665D" w:rsidRDefault="0084445D" w:rsidP="0084445D">
            <w:pPr>
              <w:jc w:val="center"/>
              <w:rPr>
                <w:rFonts w:ascii="Garamond" w:hAnsi="Garamond" w:cstheme="minorHAnsi"/>
                <w:sz w:val="24"/>
                <w:szCs w:val="24"/>
              </w:rPr>
            </w:pPr>
            <w:r w:rsidRPr="00EF665D">
              <w:rPr>
                <w:rFonts w:ascii="Garamond" w:hAnsi="Garamond" w:cstheme="minorHAnsi"/>
                <w:sz w:val="24"/>
                <w:szCs w:val="24"/>
              </w:rPr>
              <w:t>Megbízó</w:t>
            </w:r>
          </w:p>
        </w:tc>
        <w:tc>
          <w:tcPr>
            <w:tcW w:w="2268" w:type="dxa"/>
          </w:tcPr>
          <w:p w14:paraId="2C9F24F2" w14:textId="77777777" w:rsidR="0084445D" w:rsidRPr="00EF665D" w:rsidRDefault="0084445D" w:rsidP="0084445D">
            <w:pPr>
              <w:jc w:val="center"/>
              <w:rPr>
                <w:rFonts w:ascii="Garamond" w:hAnsi="Garamond" w:cstheme="minorHAnsi"/>
                <w:sz w:val="24"/>
                <w:szCs w:val="24"/>
              </w:rPr>
            </w:pPr>
          </w:p>
        </w:tc>
        <w:tc>
          <w:tcPr>
            <w:tcW w:w="3402" w:type="dxa"/>
          </w:tcPr>
          <w:p w14:paraId="70591CB2" w14:textId="77777777" w:rsidR="0084445D" w:rsidRPr="00EF665D" w:rsidRDefault="0084445D" w:rsidP="0084445D">
            <w:pPr>
              <w:jc w:val="center"/>
              <w:rPr>
                <w:rFonts w:ascii="Garamond" w:hAnsi="Garamond" w:cstheme="minorHAnsi"/>
                <w:sz w:val="24"/>
                <w:szCs w:val="24"/>
              </w:rPr>
            </w:pPr>
            <w:r w:rsidRPr="00EF665D">
              <w:rPr>
                <w:rFonts w:ascii="Garamond" w:hAnsi="Garamond" w:cstheme="minorHAnsi"/>
                <w:sz w:val="24"/>
                <w:szCs w:val="24"/>
              </w:rPr>
              <w:t>Megbízott</w:t>
            </w:r>
          </w:p>
        </w:tc>
      </w:tr>
    </w:tbl>
    <w:p w14:paraId="3E4CDF35" w14:textId="77777777" w:rsidR="0084445D" w:rsidRPr="00EF665D" w:rsidRDefault="0084445D" w:rsidP="0084445D">
      <w:pPr>
        <w:spacing w:before="240" w:after="240"/>
        <w:rPr>
          <w:rFonts w:ascii="Garamond" w:hAnsi="Garamond" w:cstheme="minorHAnsi"/>
          <w:sz w:val="24"/>
          <w:szCs w:val="24"/>
        </w:rPr>
      </w:pPr>
      <w:r w:rsidRPr="00EF665D">
        <w:rPr>
          <w:rFonts w:ascii="Garamond" w:hAnsi="Garamond" w:cstheme="minorHAnsi"/>
          <w:sz w:val="24"/>
          <w:szCs w:val="24"/>
        </w:rPr>
        <w:t>Ellenjegyzők a Megbízó részéről:</w:t>
      </w:r>
    </w:p>
    <w:p w14:paraId="261BD344" w14:textId="77777777" w:rsidR="0084445D" w:rsidRPr="00EF665D" w:rsidRDefault="0084445D" w:rsidP="0084445D">
      <w:pPr>
        <w:spacing w:before="360" w:after="0"/>
        <w:rPr>
          <w:rFonts w:ascii="Garamond" w:hAnsi="Garamond" w:cstheme="minorHAnsi"/>
          <w:sz w:val="24"/>
          <w:szCs w:val="24"/>
        </w:rPr>
      </w:pPr>
      <w:r w:rsidRPr="00EF665D">
        <w:rPr>
          <w:rFonts w:ascii="Garamond" w:hAnsi="Garamond" w:cstheme="minorHAnsi"/>
          <w:sz w:val="24"/>
          <w:szCs w:val="24"/>
        </w:rPr>
        <w:t>Jogi ellenjegyző:</w:t>
      </w:r>
    </w:p>
    <w:p w14:paraId="14849778" w14:textId="77777777" w:rsidR="0084445D" w:rsidRPr="00EF665D" w:rsidRDefault="0084445D" w:rsidP="0084445D">
      <w:pPr>
        <w:spacing w:after="0"/>
        <w:rPr>
          <w:rFonts w:ascii="Garamond" w:hAnsi="Garamond" w:cstheme="minorHAnsi"/>
          <w:sz w:val="24"/>
          <w:szCs w:val="24"/>
        </w:rPr>
      </w:pPr>
    </w:p>
    <w:p w14:paraId="3DB3A02C" w14:textId="77777777" w:rsidR="0084445D" w:rsidRPr="00EF665D" w:rsidRDefault="0084445D" w:rsidP="0084445D">
      <w:pPr>
        <w:spacing w:after="0"/>
        <w:rPr>
          <w:rFonts w:ascii="Garamond" w:hAnsi="Garamond" w:cstheme="minorHAnsi"/>
          <w:sz w:val="24"/>
          <w:szCs w:val="24"/>
        </w:rPr>
      </w:pPr>
      <w:r>
        <w:rPr>
          <w:rFonts w:ascii="Garamond" w:hAnsi="Garamond" w:cstheme="minorHAnsi"/>
          <w:sz w:val="24"/>
          <w:szCs w:val="24"/>
        </w:rPr>
        <w:t>___________________________</w:t>
      </w:r>
    </w:p>
    <w:p w14:paraId="2F14A010" w14:textId="77777777" w:rsidR="0084445D" w:rsidRPr="00EF665D" w:rsidRDefault="0084445D" w:rsidP="0084445D">
      <w:pPr>
        <w:spacing w:after="0"/>
        <w:rPr>
          <w:rFonts w:ascii="Garamond" w:hAnsi="Garamond" w:cstheme="minorHAnsi"/>
          <w:sz w:val="24"/>
          <w:szCs w:val="24"/>
        </w:rPr>
      </w:pPr>
      <w:r w:rsidRPr="00EF665D">
        <w:rPr>
          <w:rFonts w:ascii="Garamond" w:hAnsi="Garamond" w:cstheme="minorHAnsi"/>
          <w:sz w:val="24"/>
          <w:szCs w:val="24"/>
        </w:rPr>
        <w:t>Dr. Zámbó Balázs</w:t>
      </w:r>
    </w:p>
    <w:p w14:paraId="454D44C1" w14:textId="77777777" w:rsidR="0084445D" w:rsidRPr="00EF665D" w:rsidRDefault="0084445D" w:rsidP="0084445D">
      <w:pPr>
        <w:spacing w:after="0"/>
        <w:rPr>
          <w:rFonts w:ascii="Garamond" w:hAnsi="Garamond" w:cstheme="minorHAnsi"/>
          <w:sz w:val="24"/>
          <w:szCs w:val="24"/>
        </w:rPr>
      </w:pPr>
      <w:r w:rsidRPr="00EF665D">
        <w:rPr>
          <w:rFonts w:ascii="Garamond" w:hAnsi="Garamond" w:cstheme="minorHAnsi"/>
          <w:sz w:val="24"/>
          <w:szCs w:val="24"/>
        </w:rPr>
        <w:t>osztályvezető</w:t>
      </w:r>
    </w:p>
    <w:p w14:paraId="405369C5" w14:textId="77777777" w:rsidR="0084445D" w:rsidRPr="00EF665D" w:rsidRDefault="0084445D" w:rsidP="0084445D">
      <w:pPr>
        <w:spacing w:after="0"/>
        <w:rPr>
          <w:rFonts w:ascii="Garamond" w:hAnsi="Garamond" w:cstheme="minorHAnsi"/>
          <w:sz w:val="24"/>
          <w:szCs w:val="24"/>
        </w:rPr>
      </w:pPr>
      <w:r w:rsidRPr="00EF665D">
        <w:rPr>
          <w:rFonts w:ascii="Garamond" w:hAnsi="Garamond" w:cstheme="minorHAnsi"/>
          <w:sz w:val="24"/>
          <w:szCs w:val="24"/>
        </w:rPr>
        <w:t>Pécsi Tudományegyetem</w:t>
      </w:r>
    </w:p>
    <w:p w14:paraId="2E0B1912" w14:textId="77777777" w:rsidR="0084445D" w:rsidRPr="00EF665D" w:rsidRDefault="0084445D" w:rsidP="0084445D">
      <w:pPr>
        <w:spacing w:after="0"/>
        <w:rPr>
          <w:rFonts w:ascii="Garamond" w:hAnsi="Garamond" w:cstheme="minorHAnsi"/>
          <w:sz w:val="24"/>
          <w:szCs w:val="24"/>
        </w:rPr>
      </w:pPr>
    </w:p>
    <w:p w14:paraId="7ACD9191" w14:textId="77777777" w:rsidR="0084445D" w:rsidRPr="00EF665D" w:rsidRDefault="0084445D" w:rsidP="0084445D">
      <w:pPr>
        <w:spacing w:after="0"/>
        <w:rPr>
          <w:rFonts w:ascii="Garamond" w:hAnsi="Garamond" w:cstheme="minorHAnsi"/>
          <w:sz w:val="24"/>
          <w:szCs w:val="24"/>
        </w:rPr>
      </w:pPr>
      <w:r w:rsidRPr="00EF665D">
        <w:rPr>
          <w:rFonts w:ascii="Garamond" w:hAnsi="Garamond" w:cstheme="minorHAnsi"/>
          <w:sz w:val="24"/>
          <w:szCs w:val="24"/>
        </w:rPr>
        <w:t>Pénzügyi ellenjegyző:</w:t>
      </w:r>
    </w:p>
    <w:p w14:paraId="3B565333" w14:textId="77777777" w:rsidR="0084445D" w:rsidRDefault="0084445D" w:rsidP="0084445D">
      <w:pPr>
        <w:spacing w:after="0"/>
        <w:rPr>
          <w:rFonts w:ascii="Garamond" w:hAnsi="Garamond" w:cstheme="minorHAnsi"/>
          <w:sz w:val="24"/>
          <w:szCs w:val="24"/>
        </w:rPr>
      </w:pPr>
    </w:p>
    <w:p w14:paraId="79C2982D" w14:textId="77777777" w:rsidR="0084445D" w:rsidRDefault="0084445D" w:rsidP="0084445D">
      <w:pPr>
        <w:spacing w:after="0"/>
        <w:rPr>
          <w:rFonts w:ascii="Garamond" w:hAnsi="Garamond" w:cstheme="minorHAnsi"/>
          <w:sz w:val="24"/>
          <w:szCs w:val="24"/>
        </w:rPr>
      </w:pPr>
    </w:p>
    <w:p w14:paraId="3954EF95" w14:textId="77777777" w:rsidR="0084445D" w:rsidRPr="00EF665D" w:rsidRDefault="0084445D" w:rsidP="0084445D">
      <w:pPr>
        <w:spacing w:after="0"/>
        <w:rPr>
          <w:rFonts w:ascii="Garamond" w:hAnsi="Garamond" w:cstheme="minorHAnsi"/>
          <w:sz w:val="24"/>
          <w:szCs w:val="24"/>
        </w:rPr>
      </w:pPr>
      <w:r>
        <w:rPr>
          <w:rFonts w:ascii="Garamond" w:hAnsi="Garamond" w:cstheme="minorHAnsi"/>
          <w:sz w:val="24"/>
          <w:szCs w:val="24"/>
        </w:rPr>
        <w:t>___________________________</w:t>
      </w:r>
    </w:p>
    <w:p w14:paraId="71DE010D" w14:textId="7C4F4F23" w:rsidR="0031639C" w:rsidRDefault="0038749F" w:rsidP="0084445D">
      <w:pPr>
        <w:spacing w:after="0"/>
        <w:rPr>
          <w:rFonts w:ascii="Garamond" w:hAnsi="Garamond" w:cstheme="minorHAnsi"/>
          <w:sz w:val="24"/>
          <w:szCs w:val="24"/>
        </w:rPr>
      </w:pPr>
      <w:r w:rsidRPr="0038749F">
        <w:rPr>
          <w:rFonts w:ascii="Garamond" w:hAnsi="Garamond" w:cstheme="minorHAnsi"/>
          <w:sz w:val="24"/>
          <w:szCs w:val="24"/>
        </w:rPr>
        <w:t>Vargáné Korn Anett</w:t>
      </w:r>
    </w:p>
    <w:p w14:paraId="0A77FD13" w14:textId="77777777" w:rsidR="0084445D" w:rsidRPr="00EF665D" w:rsidRDefault="0084445D" w:rsidP="0084445D">
      <w:pPr>
        <w:spacing w:after="0"/>
        <w:rPr>
          <w:rFonts w:ascii="Garamond" w:hAnsi="Garamond" w:cstheme="minorHAnsi"/>
          <w:sz w:val="24"/>
          <w:szCs w:val="24"/>
        </w:rPr>
      </w:pPr>
      <w:r w:rsidRPr="00EF665D">
        <w:rPr>
          <w:rFonts w:ascii="Garamond" w:hAnsi="Garamond" w:cstheme="minorHAnsi"/>
          <w:sz w:val="24"/>
          <w:szCs w:val="24"/>
        </w:rPr>
        <w:t>pénzügyi ellenjegyző</w:t>
      </w:r>
    </w:p>
    <w:p w14:paraId="3834827E" w14:textId="77777777" w:rsidR="0084445D" w:rsidRPr="00EF665D" w:rsidRDefault="0084445D" w:rsidP="0084445D">
      <w:pPr>
        <w:spacing w:after="0"/>
        <w:rPr>
          <w:rFonts w:ascii="Garamond" w:hAnsi="Garamond" w:cstheme="minorHAnsi"/>
          <w:sz w:val="24"/>
          <w:szCs w:val="24"/>
        </w:rPr>
      </w:pPr>
      <w:r w:rsidRPr="00EF665D">
        <w:rPr>
          <w:rFonts w:ascii="Garamond" w:hAnsi="Garamond" w:cstheme="minorHAnsi"/>
          <w:sz w:val="24"/>
          <w:szCs w:val="24"/>
        </w:rPr>
        <w:t>Pécsi Tudományegyetem</w:t>
      </w:r>
    </w:p>
    <w:p w14:paraId="770521FA" w14:textId="77777777" w:rsidR="0084445D" w:rsidRDefault="0084445D" w:rsidP="0084445D">
      <w:pPr>
        <w:pStyle w:val="StyleStyleBulletedOutlinenumbered"/>
        <w:numPr>
          <w:ilvl w:val="0"/>
          <w:numId w:val="0"/>
        </w:numPr>
        <w:rPr>
          <w:rFonts w:ascii="Garamond" w:hAnsi="Garamond"/>
          <w:sz w:val="24"/>
        </w:rPr>
      </w:pPr>
    </w:p>
    <w:p w14:paraId="5DB4AC58" w14:textId="77777777" w:rsidR="0038749F" w:rsidRPr="00EF665D" w:rsidRDefault="0038749F" w:rsidP="0038749F">
      <w:pPr>
        <w:spacing w:after="0"/>
        <w:rPr>
          <w:rFonts w:ascii="Garamond" w:hAnsi="Garamond" w:cstheme="minorHAnsi"/>
          <w:sz w:val="24"/>
          <w:szCs w:val="24"/>
        </w:rPr>
      </w:pPr>
      <w:r>
        <w:rPr>
          <w:rFonts w:ascii="Garamond" w:hAnsi="Garamond" w:cstheme="minorHAnsi"/>
          <w:sz w:val="24"/>
          <w:szCs w:val="24"/>
        </w:rPr>
        <w:t>___________________________</w:t>
      </w:r>
    </w:p>
    <w:p w14:paraId="60A988AC" w14:textId="3C7172EF" w:rsidR="008A7D20" w:rsidRDefault="0038749F" w:rsidP="0025160C">
      <w:pPr>
        <w:pStyle w:val="StyleStyleBulletedOutlinenumbered"/>
        <w:numPr>
          <w:ilvl w:val="0"/>
          <w:numId w:val="0"/>
        </w:numPr>
        <w:spacing w:before="0" w:after="0"/>
        <w:rPr>
          <w:rFonts w:ascii="Garamond" w:hAnsi="Garamond"/>
          <w:sz w:val="24"/>
        </w:rPr>
      </w:pPr>
      <w:r>
        <w:rPr>
          <w:rFonts w:ascii="Garamond" w:hAnsi="Garamond"/>
          <w:sz w:val="24"/>
        </w:rPr>
        <w:t>Tóth András</w:t>
      </w:r>
    </w:p>
    <w:p w14:paraId="1AF56377" w14:textId="77777777" w:rsidR="0084445D" w:rsidRDefault="0084445D" w:rsidP="0025160C">
      <w:pPr>
        <w:pStyle w:val="StyleStyleBulletedOutlinenumbered"/>
        <w:numPr>
          <w:ilvl w:val="0"/>
          <w:numId w:val="0"/>
        </w:numPr>
        <w:spacing w:before="0" w:after="0"/>
        <w:rPr>
          <w:rFonts w:ascii="Garamond" w:hAnsi="Garamond"/>
          <w:sz w:val="24"/>
        </w:rPr>
      </w:pPr>
      <w:r>
        <w:rPr>
          <w:rFonts w:ascii="Garamond" w:hAnsi="Garamond"/>
          <w:sz w:val="24"/>
        </w:rPr>
        <w:t>projektmenedzser</w:t>
      </w:r>
    </w:p>
    <w:p w14:paraId="52F59895" w14:textId="77777777" w:rsidR="0084445D" w:rsidRPr="00EF665D" w:rsidRDefault="0084445D" w:rsidP="0025160C">
      <w:pPr>
        <w:pStyle w:val="StyleStyleBulletedOutlinenumbered"/>
        <w:numPr>
          <w:ilvl w:val="0"/>
          <w:numId w:val="0"/>
        </w:numPr>
        <w:spacing w:before="0" w:after="0"/>
        <w:rPr>
          <w:rFonts w:ascii="Garamond" w:hAnsi="Garamond"/>
          <w:sz w:val="24"/>
        </w:rPr>
      </w:pPr>
      <w:r>
        <w:rPr>
          <w:rFonts w:ascii="Garamond" w:hAnsi="Garamond"/>
          <w:sz w:val="24"/>
        </w:rPr>
        <w:t>Pécsi Tudományegyetem</w:t>
      </w:r>
    </w:p>
    <w:p w14:paraId="32EB697E" w14:textId="77777777" w:rsidR="0084445D" w:rsidRDefault="0084445D" w:rsidP="0084445D">
      <w:pPr>
        <w:spacing w:after="160" w:line="259" w:lineRule="auto"/>
        <w:jc w:val="left"/>
        <w:rPr>
          <w:rFonts w:ascii="Garamond" w:eastAsia="Times New Roman" w:hAnsi="Garamond"/>
          <w:sz w:val="24"/>
          <w:szCs w:val="24"/>
          <w:lang w:eastAsia="en-GB"/>
        </w:rPr>
      </w:pPr>
      <w:r>
        <w:rPr>
          <w:rFonts w:ascii="Garamond" w:hAnsi="Garamond"/>
          <w:sz w:val="24"/>
        </w:rPr>
        <w:br w:type="page"/>
      </w:r>
    </w:p>
    <w:p w14:paraId="4F3A2E6B" w14:textId="673AF5DF" w:rsidR="007B6CC7" w:rsidRDefault="007B6CC7" w:rsidP="00D31EDB">
      <w:pPr>
        <w:pStyle w:val="StyleStyleBulletedOutlinenumbered"/>
        <w:numPr>
          <w:ilvl w:val="0"/>
          <w:numId w:val="0"/>
        </w:numPr>
        <w:ind w:left="720"/>
        <w:jc w:val="center"/>
        <w:rPr>
          <w:rFonts w:ascii="Garamond" w:hAnsi="Garamond"/>
          <w:sz w:val="24"/>
        </w:rPr>
      </w:pPr>
    </w:p>
    <w:p w14:paraId="0C3AC6B1" w14:textId="3B6D0945" w:rsidR="0084445D" w:rsidRDefault="007B6CC7" w:rsidP="00D31EDB">
      <w:pPr>
        <w:pStyle w:val="StyleStyleBulletedOutlinenumbered"/>
        <w:numPr>
          <w:ilvl w:val="0"/>
          <w:numId w:val="0"/>
        </w:numPr>
        <w:ind w:left="720"/>
        <w:jc w:val="right"/>
        <w:rPr>
          <w:rFonts w:ascii="Garamond" w:hAnsi="Garamond"/>
          <w:b/>
          <w:sz w:val="24"/>
        </w:rPr>
      </w:pPr>
      <w:r w:rsidRPr="00D31EDB">
        <w:rPr>
          <w:rFonts w:ascii="Garamond" w:hAnsi="Garamond"/>
          <w:b/>
          <w:sz w:val="24"/>
        </w:rPr>
        <w:t>1. számú melléklet</w:t>
      </w:r>
    </w:p>
    <w:p w14:paraId="61096618" w14:textId="77777777" w:rsidR="007B6CC7" w:rsidRDefault="007B6CC7" w:rsidP="00D31EDB">
      <w:pPr>
        <w:pStyle w:val="StyleStyleBulletedOutlinenumbered"/>
        <w:numPr>
          <w:ilvl w:val="0"/>
          <w:numId w:val="0"/>
        </w:numPr>
        <w:ind w:left="720"/>
        <w:jc w:val="right"/>
        <w:rPr>
          <w:rFonts w:ascii="Garamond" w:hAnsi="Garamond"/>
          <w:b/>
          <w:sz w:val="24"/>
        </w:rPr>
      </w:pPr>
    </w:p>
    <w:p w14:paraId="409E923E" w14:textId="1E5D211A" w:rsidR="007B6CC7" w:rsidRDefault="007B6CC7" w:rsidP="00D31EDB">
      <w:pPr>
        <w:pStyle w:val="StyleStyleBulletedOutlinenumbered"/>
        <w:numPr>
          <w:ilvl w:val="0"/>
          <w:numId w:val="0"/>
        </w:numPr>
        <w:ind w:left="720"/>
        <w:jc w:val="center"/>
        <w:rPr>
          <w:rFonts w:ascii="Garamond" w:hAnsi="Garamond"/>
          <w:b/>
          <w:sz w:val="24"/>
        </w:rPr>
      </w:pPr>
      <w:r>
        <w:rPr>
          <w:rFonts w:ascii="Garamond" w:hAnsi="Garamond"/>
          <w:b/>
          <w:sz w:val="24"/>
        </w:rPr>
        <w:t>Felelősségbiztosítás</w:t>
      </w:r>
    </w:p>
    <w:p w14:paraId="75CBAE58" w14:textId="21EC6640" w:rsidR="007B6CC7" w:rsidRDefault="007B6CC7">
      <w:pPr>
        <w:spacing w:after="160" w:line="259" w:lineRule="auto"/>
        <w:jc w:val="left"/>
        <w:rPr>
          <w:rFonts w:ascii="Garamond" w:eastAsia="Times New Roman" w:hAnsi="Garamond"/>
          <w:b/>
          <w:sz w:val="24"/>
          <w:szCs w:val="24"/>
          <w:lang w:eastAsia="en-GB"/>
        </w:rPr>
      </w:pPr>
      <w:r>
        <w:rPr>
          <w:rFonts w:ascii="Garamond" w:hAnsi="Garamond"/>
          <w:b/>
          <w:sz w:val="24"/>
        </w:rPr>
        <w:br w:type="page"/>
      </w:r>
    </w:p>
    <w:p w14:paraId="051B5788" w14:textId="04F9AB51" w:rsidR="007B6CC7" w:rsidRPr="00D31EDB" w:rsidRDefault="007B6CC7" w:rsidP="00D31EDB">
      <w:pPr>
        <w:pStyle w:val="StyleStyleBulletedOutlinenumbered"/>
        <w:numPr>
          <w:ilvl w:val="0"/>
          <w:numId w:val="0"/>
        </w:numPr>
        <w:ind w:left="720"/>
        <w:jc w:val="right"/>
        <w:rPr>
          <w:rFonts w:ascii="Garamond" w:hAnsi="Garamond"/>
          <w:b/>
          <w:sz w:val="24"/>
        </w:rPr>
      </w:pPr>
      <w:r>
        <w:rPr>
          <w:rFonts w:ascii="Garamond" w:hAnsi="Garamond"/>
          <w:b/>
          <w:sz w:val="24"/>
        </w:rPr>
        <w:lastRenderedPageBreak/>
        <w:t>2. számú melléklet</w:t>
      </w:r>
    </w:p>
    <w:p w14:paraId="45E52574" w14:textId="77777777" w:rsidR="0084445D" w:rsidRPr="00EF665D" w:rsidRDefault="0084445D" w:rsidP="0084445D">
      <w:pPr>
        <w:jc w:val="center"/>
        <w:rPr>
          <w:rFonts w:ascii="Garamond" w:hAnsi="Garamond"/>
          <w:b/>
          <w:sz w:val="24"/>
          <w:szCs w:val="24"/>
        </w:rPr>
      </w:pPr>
      <w:r w:rsidRPr="00EF665D">
        <w:rPr>
          <w:rFonts w:ascii="Garamond" w:hAnsi="Garamond"/>
          <w:b/>
          <w:sz w:val="24"/>
          <w:szCs w:val="24"/>
        </w:rPr>
        <w:t>NYILATKOZAT</w:t>
      </w:r>
    </w:p>
    <w:p w14:paraId="02DAB2FA" w14:textId="77777777" w:rsidR="0084445D" w:rsidRPr="00EF665D" w:rsidRDefault="0084445D" w:rsidP="0084445D">
      <w:pPr>
        <w:rPr>
          <w:rFonts w:ascii="Garamond" w:hAnsi="Garamond"/>
          <w:b/>
          <w:sz w:val="24"/>
          <w:szCs w:val="24"/>
        </w:rPr>
      </w:pPr>
    </w:p>
    <w:p w14:paraId="1B10E083" w14:textId="77777777" w:rsidR="0084445D" w:rsidRPr="00EF665D" w:rsidRDefault="0084445D" w:rsidP="0084445D">
      <w:pPr>
        <w:rPr>
          <w:rFonts w:ascii="Garamond" w:hAnsi="Garamond"/>
          <w:b/>
          <w:sz w:val="24"/>
          <w:szCs w:val="24"/>
        </w:rPr>
      </w:pPr>
    </w:p>
    <w:p w14:paraId="7181C433" w14:textId="77777777" w:rsidR="0084445D" w:rsidRPr="00EF665D" w:rsidRDefault="0084445D" w:rsidP="0084445D">
      <w:pPr>
        <w:rPr>
          <w:rFonts w:ascii="Garamond" w:hAnsi="Garamond"/>
          <w:b/>
          <w:sz w:val="24"/>
          <w:szCs w:val="24"/>
        </w:rPr>
      </w:pPr>
    </w:p>
    <w:p w14:paraId="1A50DBBB" w14:textId="77777777" w:rsidR="0084445D" w:rsidRPr="00EF665D" w:rsidRDefault="0084445D" w:rsidP="0084445D">
      <w:pPr>
        <w:rPr>
          <w:rFonts w:ascii="Garamond" w:hAnsi="Garamond"/>
          <w:sz w:val="24"/>
          <w:szCs w:val="24"/>
        </w:rPr>
      </w:pPr>
      <w:r w:rsidRPr="00EF665D">
        <w:rPr>
          <w:rFonts w:ascii="Garamond" w:hAnsi="Garamond"/>
          <w:sz w:val="24"/>
          <w:szCs w:val="24"/>
        </w:rPr>
        <w:t>Alulírott  …………………………..  a …………………………./partner neve/ (……………………………..partner székhelye) képviselőjeként az államháztartásról szóló törvény végrehajtásáról szóló 368/2011 (XII. 31.) Korm. rendelet 50. § (1a) bekezdése alapján nyilatkozom, hogy az általam képviselt gazdasági társaság a nemzeti vagyonról szóló 2011. évi CXCVI. törvény 3. § (1) bekezdése 1. pontjában foglaltak alapján átlátható szervezetnek minősül.</w:t>
      </w:r>
    </w:p>
    <w:p w14:paraId="2B0A4A82" w14:textId="77777777" w:rsidR="0084445D" w:rsidRPr="00EF665D" w:rsidRDefault="0084445D" w:rsidP="0084445D">
      <w:pPr>
        <w:rPr>
          <w:rFonts w:ascii="Garamond" w:hAnsi="Garamond"/>
          <w:sz w:val="24"/>
          <w:szCs w:val="24"/>
        </w:rPr>
      </w:pPr>
    </w:p>
    <w:p w14:paraId="44D93232" w14:textId="77777777" w:rsidR="0084445D" w:rsidRPr="00EF665D" w:rsidRDefault="0084445D" w:rsidP="0084445D">
      <w:pPr>
        <w:rPr>
          <w:rFonts w:ascii="Garamond" w:hAnsi="Garamond"/>
          <w:sz w:val="24"/>
          <w:szCs w:val="24"/>
        </w:rPr>
      </w:pPr>
    </w:p>
    <w:p w14:paraId="5B678141" w14:textId="77777777" w:rsidR="0084445D" w:rsidRPr="00EF665D" w:rsidRDefault="0084445D" w:rsidP="0084445D">
      <w:pPr>
        <w:rPr>
          <w:rFonts w:ascii="Garamond" w:hAnsi="Garamond"/>
          <w:sz w:val="24"/>
          <w:szCs w:val="24"/>
        </w:rPr>
      </w:pPr>
      <w:r w:rsidRPr="00EF665D">
        <w:rPr>
          <w:rFonts w:ascii="Garamond" w:hAnsi="Garamond"/>
          <w:sz w:val="24"/>
          <w:szCs w:val="24"/>
        </w:rPr>
        <w:t>Tudomásul veszem, hogy a jelen nyilatkozatomban foglaltak változása esetén haladéktalanul köteles vagyok a változásról a Megrendelőt/Szerződőt tájékoztatni mindaddig, amíg a közöttünk fennálló visszterhes jogügylet alapján Megrendelőnek/Szerződőnek fizetési kötelezettsége áll fenn a ……………………………………..(partner neve) szemben. Amennyiben nyilatkozatom valótlan tartalmú, a Megrendelő/Szerződő a megrendelést/szerződést felmondja vagy – ha a teljesítésre még nem került sor - a megrendeléstől/szerződéstől eláll. Ebben az esetben a felmondásból, elállásból eredő kár megtérítését a ……………………………………..(partner neve) nem követelheti.</w:t>
      </w:r>
    </w:p>
    <w:p w14:paraId="2CD67354" w14:textId="77777777" w:rsidR="0084445D" w:rsidRPr="00EF665D" w:rsidRDefault="0084445D" w:rsidP="0084445D">
      <w:pPr>
        <w:rPr>
          <w:rFonts w:ascii="Garamond" w:hAnsi="Garamond"/>
          <w:sz w:val="24"/>
          <w:szCs w:val="24"/>
        </w:rPr>
      </w:pPr>
    </w:p>
    <w:p w14:paraId="3A1339C1" w14:textId="77777777" w:rsidR="0084445D" w:rsidRPr="00EF665D" w:rsidRDefault="0084445D" w:rsidP="0084445D">
      <w:pPr>
        <w:rPr>
          <w:rFonts w:ascii="Garamond" w:hAnsi="Garamond"/>
          <w:sz w:val="24"/>
          <w:szCs w:val="24"/>
        </w:rPr>
      </w:pPr>
    </w:p>
    <w:p w14:paraId="0E9B6B98" w14:textId="77777777" w:rsidR="0084445D" w:rsidRPr="00EF665D" w:rsidRDefault="0084445D" w:rsidP="0084445D">
      <w:pPr>
        <w:rPr>
          <w:rFonts w:ascii="Garamond" w:hAnsi="Garamond"/>
          <w:sz w:val="24"/>
          <w:szCs w:val="24"/>
        </w:rPr>
      </w:pPr>
    </w:p>
    <w:p w14:paraId="7B7B6ED2" w14:textId="77777777" w:rsidR="0084445D" w:rsidRPr="00EF665D" w:rsidRDefault="0084445D" w:rsidP="0084445D">
      <w:pPr>
        <w:ind w:firstLine="4503"/>
        <w:rPr>
          <w:rFonts w:ascii="Garamond" w:hAnsi="Garamond"/>
          <w:sz w:val="24"/>
          <w:szCs w:val="24"/>
        </w:rPr>
      </w:pPr>
    </w:p>
    <w:p w14:paraId="49576EDE" w14:textId="77777777" w:rsidR="0084445D" w:rsidRPr="00EF665D" w:rsidRDefault="0084445D" w:rsidP="0084445D">
      <w:pPr>
        <w:ind w:firstLine="4503"/>
        <w:rPr>
          <w:rFonts w:ascii="Garamond" w:hAnsi="Garamond"/>
          <w:sz w:val="24"/>
          <w:szCs w:val="24"/>
        </w:rPr>
      </w:pPr>
    </w:p>
    <w:p w14:paraId="3A4508CD" w14:textId="77777777" w:rsidR="0084445D" w:rsidRPr="00EF665D" w:rsidRDefault="0084445D" w:rsidP="0084445D">
      <w:pPr>
        <w:ind w:firstLine="4503"/>
        <w:rPr>
          <w:rFonts w:ascii="Garamond" w:hAnsi="Garamond"/>
          <w:sz w:val="24"/>
          <w:szCs w:val="24"/>
        </w:rPr>
      </w:pPr>
    </w:p>
    <w:p w14:paraId="056F6543" w14:textId="77777777" w:rsidR="0084445D" w:rsidRPr="00EF665D" w:rsidRDefault="0084445D" w:rsidP="0084445D">
      <w:pPr>
        <w:ind w:firstLine="4503"/>
        <w:rPr>
          <w:rFonts w:ascii="Garamond" w:hAnsi="Garamond"/>
          <w:sz w:val="24"/>
          <w:szCs w:val="24"/>
        </w:rPr>
      </w:pPr>
    </w:p>
    <w:p w14:paraId="1D8C6514" w14:textId="77777777" w:rsidR="0084445D" w:rsidRPr="00EF665D" w:rsidRDefault="0084445D" w:rsidP="0084445D">
      <w:pPr>
        <w:ind w:firstLine="4503"/>
        <w:rPr>
          <w:rFonts w:ascii="Garamond" w:hAnsi="Garamond"/>
          <w:sz w:val="24"/>
          <w:szCs w:val="24"/>
        </w:rPr>
      </w:pPr>
      <w:r w:rsidRPr="00EF665D">
        <w:rPr>
          <w:rFonts w:ascii="Garamond" w:hAnsi="Garamond"/>
          <w:sz w:val="24"/>
          <w:szCs w:val="24"/>
        </w:rPr>
        <w:t>………………………………</w:t>
      </w:r>
    </w:p>
    <w:p w14:paraId="2E0E6A69" w14:textId="77777777" w:rsidR="0084445D" w:rsidRPr="00EF665D" w:rsidRDefault="0084445D" w:rsidP="0084445D">
      <w:pPr>
        <w:ind w:firstLine="4503"/>
        <w:rPr>
          <w:rFonts w:ascii="Garamond" w:hAnsi="Garamond"/>
          <w:sz w:val="24"/>
          <w:szCs w:val="24"/>
        </w:rPr>
      </w:pPr>
      <w:r>
        <w:rPr>
          <w:rFonts w:ascii="Garamond" w:hAnsi="Garamond"/>
          <w:sz w:val="24"/>
          <w:szCs w:val="24"/>
        </w:rPr>
        <w:t xml:space="preserve">             </w:t>
      </w:r>
      <w:r w:rsidRPr="00EF665D">
        <w:rPr>
          <w:rFonts w:ascii="Garamond" w:hAnsi="Garamond"/>
          <w:sz w:val="24"/>
          <w:szCs w:val="24"/>
        </w:rPr>
        <w:t>cégszerű aláírás</w:t>
      </w:r>
    </w:p>
    <w:p w14:paraId="7A15162F" w14:textId="77777777" w:rsidR="0084445D" w:rsidRPr="00EF665D" w:rsidRDefault="0084445D" w:rsidP="0084445D">
      <w:pPr>
        <w:ind w:firstLine="4503"/>
        <w:rPr>
          <w:rFonts w:ascii="Garamond" w:hAnsi="Garamond"/>
          <w:sz w:val="24"/>
          <w:szCs w:val="24"/>
        </w:rPr>
      </w:pPr>
    </w:p>
    <w:p w14:paraId="1600F353" w14:textId="77777777" w:rsidR="0084445D" w:rsidRPr="00EF665D" w:rsidRDefault="0084445D" w:rsidP="0084445D">
      <w:pPr>
        <w:rPr>
          <w:rFonts w:ascii="Garamond" w:hAnsi="Garamond"/>
          <w:sz w:val="24"/>
          <w:szCs w:val="24"/>
        </w:rPr>
      </w:pPr>
    </w:p>
    <w:p w14:paraId="3D838082" w14:textId="77777777" w:rsidR="0084445D" w:rsidRPr="00EF665D" w:rsidRDefault="0084445D" w:rsidP="0084445D">
      <w:pPr>
        <w:spacing w:after="0"/>
        <w:rPr>
          <w:rFonts w:ascii="Garamond" w:hAnsi="Garamond"/>
          <w:b/>
          <w:i/>
          <w:sz w:val="24"/>
          <w:szCs w:val="24"/>
        </w:rPr>
      </w:pPr>
    </w:p>
    <w:p w14:paraId="78E5CE65" w14:textId="77777777" w:rsidR="0084445D" w:rsidRPr="00EF665D" w:rsidRDefault="0084445D" w:rsidP="0084445D">
      <w:pPr>
        <w:spacing w:after="0"/>
        <w:rPr>
          <w:rFonts w:ascii="Garamond" w:hAnsi="Garamond"/>
          <w:b/>
          <w:i/>
          <w:sz w:val="24"/>
          <w:szCs w:val="24"/>
        </w:rPr>
      </w:pPr>
    </w:p>
    <w:p w14:paraId="232BEA5C" w14:textId="77777777" w:rsidR="0084445D" w:rsidRPr="00EF665D" w:rsidRDefault="0084445D" w:rsidP="0084445D">
      <w:pPr>
        <w:spacing w:after="0"/>
        <w:rPr>
          <w:rFonts w:ascii="Garamond" w:hAnsi="Garamond"/>
          <w:b/>
          <w:i/>
          <w:sz w:val="24"/>
          <w:szCs w:val="24"/>
        </w:rPr>
      </w:pPr>
    </w:p>
    <w:p w14:paraId="66CA9406" w14:textId="77777777" w:rsidR="0084445D" w:rsidRPr="00EF665D" w:rsidRDefault="0084445D" w:rsidP="0084445D">
      <w:pPr>
        <w:spacing w:after="0"/>
        <w:rPr>
          <w:rFonts w:ascii="Garamond" w:hAnsi="Garamond"/>
          <w:b/>
          <w:i/>
          <w:sz w:val="24"/>
          <w:szCs w:val="24"/>
        </w:rPr>
      </w:pPr>
    </w:p>
    <w:p w14:paraId="049DAAC3" w14:textId="77777777" w:rsidR="0084445D" w:rsidRPr="00EF665D" w:rsidRDefault="0084445D" w:rsidP="0084445D">
      <w:pPr>
        <w:spacing w:after="0"/>
        <w:rPr>
          <w:rFonts w:ascii="Garamond" w:hAnsi="Garamond"/>
          <w:b/>
          <w:i/>
          <w:sz w:val="24"/>
          <w:szCs w:val="24"/>
        </w:rPr>
      </w:pPr>
    </w:p>
    <w:p w14:paraId="2FACA2A1" w14:textId="77777777" w:rsidR="0084445D" w:rsidRPr="00EF665D" w:rsidRDefault="0084445D" w:rsidP="0084445D">
      <w:pPr>
        <w:spacing w:after="0"/>
        <w:rPr>
          <w:rFonts w:ascii="Garamond" w:hAnsi="Garamond"/>
          <w:b/>
          <w:i/>
          <w:sz w:val="24"/>
          <w:szCs w:val="24"/>
        </w:rPr>
      </w:pPr>
    </w:p>
    <w:p w14:paraId="0CE7BF47" w14:textId="77777777" w:rsidR="0084445D" w:rsidRPr="004E5DA1" w:rsidRDefault="0084445D" w:rsidP="0084445D">
      <w:pPr>
        <w:spacing w:after="0"/>
        <w:rPr>
          <w:b/>
          <w:i/>
        </w:rPr>
      </w:pPr>
    </w:p>
    <w:p w14:paraId="31A1B087" w14:textId="77777777" w:rsidR="0084445D" w:rsidRPr="004E5DA1" w:rsidRDefault="0084445D" w:rsidP="0084445D">
      <w:pPr>
        <w:pStyle w:val="StyleStyleBulletedOutlinenumbered"/>
        <w:numPr>
          <w:ilvl w:val="0"/>
          <w:numId w:val="0"/>
        </w:numPr>
        <w:tabs>
          <w:tab w:val="num" w:pos="840"/>
        </w:tabs>
        <w:ind w:left="360"/>
        <w:rPr>
          <w:rFonts w:asciiTheme="minorHAnsi" w:hAnsiTheme="minorHAnsi"/>
          <w:sz w:val="22"/>
          <w:szCs w:val="22"/>
        </w:rPr>
      </w:pPr>
    </w:p>
    <w:p w14:paraId="22FE0B8D" w14:textId="77777777" w:rsidR="0084445D" w:rsidRDefault="0084445D" w:rsidP="0084445D">
      <w:pPr>
        <w:spacing w:after="160" w:line="259" w:lineRule="auto"/>
        <w:jc w:val="left"/>
        <w:rPr>
          <w:rFonts w:ascii="Garamond" w:hAnsi="Garamond" w:cstheme="minorHAnsi"/>
          <w:sz w:val="24"/>
          <w:szCs w:val="24"/>
        </w:rPr>
      </w:pPr>
      <w:r>
        <w:rPr>
          <w:rFonts w:ascii="Garamond" w:hAnsi="Garamond" w:cstheme="minorHAnsi"/>
          <w:sz w:val="24"/>
          <w:szCs w:val="24"/>
        </w:rPr>
        <w:br w:type="page"/>
      </w:r>
    </w:p>
    <w:p w14:paraId="792DEAA9" w14:textId="468D1EA5" w:rsidR="007B6CC7" w:rsidRPr="00D31EDB" w:rsidRDefault="007B6CC7" w:rsidP="00D31EDB">
      <w:pPr>
        <w:spacing w:after="160" w:line="259" w:lineRule="auto"/>
        <w:jc w:val="right"/>
        <w:rPr>
          <w:rFonts w:ascii="Garamond" w:hAnsi="Garamond" w:cstheme="minorHAnsi"/>
          <w:b/>
          <w:sz w:val="24"/>
          <w:szCs w:val="24"/>
        </w:rPr>
      </w:pPr>
      <w:r w:rsidRPr="00D31EDB">
        <w:rPr>
          <w:rFonts w:ascii="Garamond" w:hAnsi="Garamond" w:cstheme="minorHAnsi"/>
          <w:b/>
          <w:sz w:val="24"/>
          <w:szCs w:val="24"/>
        </w:rPr>
        <w:lastRenderedPageBreak/>
        <w:t>3. számú melléklet</w:t>
      </w:r>
    </w:p>
    <w:p w14:paraId="385722A3" w14:textId="77777777" w:rsidR="007B6CC7" w:rsidRDefault="007B6CC7" w:rsidP="007B6CC7">
      <w:pPr>
        <w:spacing w:after="0"/>
        <w:jc w:val="right"/>
        <w:rPr>
          <w:b/>
          <w:i/>
        </w:rPr>
      </w:pPr>
      <w:r w:rsidRPr="00B1366A">
        <w:rPr>
          <w:b/>
          <w:i/>
        </w:rPr>
        <w:t>A teljesítésbe bevonni kívánt alvállalkozókról</w:t>
      </w:r>
    </w:p>
    <w:p w14:paraId="01D88988" w14:textId="77777777" w:rsidR="007B6CC7" w:rsidRPr="00B1366A" w:rsidRDefault="007B6CC7" w:rsidP="007B6CC7">
      <w:pPr>
        <w:spacing w:after="0"/>
        <w:jc w:val="right"/>
        <w:rPr>
          <w:b/>
          <w:i/>
        </w:rPr>
      </w:pPr>
      <w:r>
        <w:rPr>
          <w:b/>
          <w:i/>
        </w:rPr>
        <w:t>(A SZERZŐDÉS ALÁÍRÁSÁVAL EGYIDEJŰLEG KITÖLTENDŐ)</w:t>
      </w:r>
    </w:p>
    <w:p w14:paraId="6B20D05D" w14:textId="77777777" w:rsidR="007B6CC7" w:rsidRDefault="007B6CC7" w:rsidP="007B6CC7">
      <w:pPr>
        <w:spacing w:after="0"/>
      </w:pPr>
    </w:p>
    <w:p w14:paraId="64E67533" w14:textId="77777777" w:rsidR="007B6CC7" w:rsidRPr="00BD6173" w:rsidRDefault="007B6CC7" w:rsidP="007B6CC7">
      <w:pPr>
        <w:spacing w:after="0"/>
        <w:rPr>
          <w:i/>
        </w:rPr>
      </w:pPr>
      <w:r w:rsidRPr="00BD6173">
        <w:rPr>
          <w:i/>
        </w:rPr>
        <w:t>A Kbt. 3. § 2. pontja értelmében alvállalkozó az a gazdasági szereplő, aki (amely) a közbeszerzési eljárás eredményeként megkötött szerződés teljesítésében az ajánlattevő által bevontan közvetlenül vesz részt, kivéve</w:t>
      </w:r>
    </w:p>
    <w:p w14:paraId="782B0834" w14:textId="77777777" w:rsidR="007B6CC7" w:rsidRPr="00BD6173" w:rsidRDefault="007B6CC7" w:rsidP="007B6CC7">
      <w:pPr>
        <w:pStyle w:val="Listaszerbekezds"/>
        <w:numPr>
          <w:ilvl w:val="0"/>
          <w:numId w:val="48"/>
        </w:numPr>
        <w:suppressAutoHyphens/>
        <w:autoSpaceDE w:val="0"/>
        <w:autoSpaceDN w:val="0"/>
        <w:adjustRightInd w:val="0"/>
        <w:spacing w:after="0" w:line="276" w:lineRule="auto"/>
      </w:pPr>
      <w:r w:rsidRPr="00BD6173">
        <w:t>azon gazdasági szereplőt, amely tevékenységét kizárólagos jog alapján gyakorolja,</w:t>
      </w:r>
    </w:p>
    <w:p w14:paraId="25E6BB90" w14:textId="77777777" w:rsidR="007B6CC7" w:rsidRPr="00BD6173" w:rsidRDefault="007B6CC7" w:rsidP="007B6CC7">
      <w:pPr>
        <w:pStyle w:val="Listaszerbekezds"/>
        <w:numPr>
          <w:ilvl w:val="0"/>
          <w:numId w:val="48"/>
        </w:numPr>
        <w:suppressAutoHyphens/>
        <w:autoSpaceDE w:val="0"/>
        <w:autoSpaceDN w:val="0"/>
        <w:adjustRightInd w:val="0"/>
        <w:spacing w:after="0" w:line="276" w:lineRule="auto"/>
      </w:pPr>
      <w:r w:rsidRPr="00BD6173">
        <w:t xml:space="preserve">a szerződés teljesítéséhez igénybe venni kívánt gyártót, forgalmazót, alkatrész vagy alapanyag eladóját, </w:t>
      </w:r>
    </w:p>
    <w:p w14:paraId="1FB642C7" w14:textId="77777777" w:rsidR="007B6CC7" w:rsidRPr="00BD6173" w:rsidRDefault="007B6CC7" w:rsidP="007B6CC7">
      <w:pPr>
        <w:pStyle w:val="Listaszerbekezds"/>
        <w:numPr>
          <w:ilvl w:val="0"/>
          <w:numId w:val="48"/>
        </w:numPr>
        <w:suppressAutoHyphens/>
        <w:autoSpaceDE w:val="0"/>
        <w:autoSpaceDN w:val="0"/>
        <w:adjustRightInd w:val="0"/>
        <w:spacing w:after="0" w:line="276" w:lineRule="auto"/>
      </w:pPr>
      <w:r w:rsidRPr="00BD6173">
        <w:t>építési beruházás esetén az építőanyag-eladót.</w:t>
      </w:r>
    </w:p>
    <w:p w14:paraId="2E2CA05D" w14:textId="77777777" w:rsidR="007B6CC7" w:rsidRDefault="007B6CC7" w:rsidP="007B6CC7">
      <w:pPr>
        <w:pStyle w:val="Listaszerbekezds"/>
        <w:numPr>
          <w:ilvl w:val="1"/>
          <w:numId w:val="32"/>
        </w:numPr>
        <w:suppressAutoHyphens/>
        <w:autoSpaceDE w:val="0"/>
        <w:autoSpaceDN w:val="0"/>
        <w:adjustRightInd w:val="0"/>
        <w:spacing w:after="0" w:line="276" w:lineRule="auto"/>
        <w:ind w:left="567" w:hanging="567"/>
      </w:pPr>
    </w:p>
    <w:p w14:paraId="0110E1FC" w14:textId="77777777" w:rsidR="007B6CC7" w:rsidRDefault="007B6CC7" w:rsidP="007B6CC7">
      <w:pPr>
        <w:spacing w:after="0"/>
      </w:pPr>
    </w:p>
    <w:p w14:paraId="7FBA3DFC" w14:textId="77777777" w:rsidR="007B6CC7" w:rsidRPr="007E3FAA" w:rsidRDefault="007B6CC7" w:rsidP="007B6CC7">
      <w:pPr>
        <w:pBdr>
          <w:top w:val="single" w:sz="4" w:space="1" w:color="auto"/>
          <w:left w:val="single" w:sz="4" w:space="4" w:color="auto"/>
          <w:bottom w:val="single" w:sz="4" w:space="1" w:color="auto"/>
          <w:right w:val="single" w:sz="4" w:space="4" w:color="auto"/>
          <w:between w:val="single" w:sz="4" w:space="1" w:color="auto"/>
          <w:bar w:val="single" w:sz="4" w:color="auto"/>
        </w:pBdr>
        <w:spacing w:after="0"/>
        <w:jc w:val="center"/>
        <w:rPr>
          <w:b/>
        </w:rPr>
      </w:pPr>
      <w:r w:rsidRPr="007E3FAA">
        <w:rPr>
          <w:b/>
        </w:rPr>
        <w:t>„A” változat</w:t>
      </w:r>
      <w:r>
        <w:rPr>
          <w:rStyle w:val="Lbjegyzet-hivatkozs"/>
          <w:b/>
        </w:rPr>
        <w:footnoteReference w:id="1"/>
      </w:r>
    </w:p>
    <w:p w14:paraId="26E8EAA7" w14:textId="77777777" w:rsidR="007B6CC7" w:rsidRDefault="007B6CC7" w:rsidP="007B6CC7">
      <w:pPr>
        <w:spacing w:after="0"/>
      </w:pPr>
    </w:p>
    <w:p w14:paraId="507EE2A8" w14:textId="77777777" w:rsidR="007B6CC7" w:rsidRPr="00AB36F2" w:rsidRDefault="007B6CC7" w:rsidP="007B6CC7">
      <w:pPr>
        <w:spacing w:after="0"/>
        <w:rPr>
          <w:b/>
        </w:rPr>
      </w:pPr>
      <w:r>
        <w:t xml:space="preserve">Alulírott ________________________ (partner képviselője) a _______________________ (partner neve és székhelye) képviselőjeként nyilatkozatom, hogy a Szerződés </w:t>
      </w:r>
      <w:r w:rsidRPr="00AB36F2">
        <w:rPr>
          <w:b/>
        </w:rPr>
        <w:t>teljesítéséhez nem kívánok igénybe venni alvállalkozót.</w:t>
      </w:r>
    </w:p>
    <w:p w14:paraId="2ECA26A4" w14:textId="77777777" w:rsidR="007B6CC7" w:rsidRDefault="007B6CC7" w:rsidP="007B6CC7">
      <w:pPr>
        <w:spacing w:after="0"/>
      </w:pPr>
    </w:p>
    <w:p w14:paraId="1C3932BA" w14:textId="77777777" w:rsidR="007B6CC7" w:rsidRDefault="007B6CC7" w:rsidP="007B6CC7">
      <w:pPr>
        <w:spacing w:after="0"/>
      </w:pPr>
      <w:r>
        <w:t>Keltezés helye, időpontja</w:t>
      </w:r>
    </w:p>
    <w:p w14:paraId="595BD88B" w14:textId="77777777" w:rsidR="007B6CC7" w:rsidRDefault="007B6CC7" w:rsidP="007B6CC7">
      <w:pPr>
        <w:spacing w:after="0"/>
        <w:ind w:left="3540"/>
        <w:jc w:val="center"/>
      </w:pPr>
      <w:r>
        <w:t>______________________</w:t>
      </w:r>
    </w:p>
    <w:p w14:paraId="338F3792" w14:textId="77777777" w:rsidR="007B6CC7" w:rsidRDefault="007B6CC7" w:rsidP="007B6CC7">
      <w:pPr>
        <w:spacing w:after="0"/>
        <w:ind w:left="3540"/>
        <w:jc w:val="center"/>
      </w:pPr>
      <w:r>
        <w:t>cégszerű aláírás</w:t>
      </w:r>
    </w:p>
    <w:p w14:paraId="1853A52C" w14:textId="77777777" w:rsidR="007B6CC7" w:rsidRDefault="007B6CC7" w:rsidP="007B6CC7">
      <w:pPr>
        <w:spacing w:after="0"/>
      </w:pPr>
    </w:p>
    <w:p w14:paraId="5BF44740" w14:textId="77777777" w:rsidR="007B6CC7" w:rsidRDefault="007B6CC7" w:rsidP="007B6CC7">
      <w:pPr>
        <w:spacing w:after="0"/>
      </w:pPr>
    </w:p>
    <w:p w14:paraId="455E39EB" w14:textId="77777777" w:rsidR="007B6CC7" w:rsidRDefault="007B6CC7" w:rsidP="007B6CC7">
      <w:pPr>
        <w:spacing w:after="0"/>
      </w:pPr>
    </w:p>
    <w:p w14:paraId="4AE0B3C7" w14:textId="77777777" w:rsidR="007B6CC7" w:rsidRPr="00111AC5" w:rsidRDefault="007B6CC7" w:rsidP="007B6CC7">
      <w:pPr>
        <w:pBdr>
          <w:top w:val="single" w:sz="4" w:space="1" w:color="auto"/>
          <w:left w:val="single" w:sz="4" w:space="4" w:color="auto"/>
          <w:bottom w:val="single" w:sz="4" w:space="1" w:color="auto"/>
          <w:right w:val="single" w:sz="4" w:space="4" w:color="auto"/>
          <w:between w:val="single" w:sz="4" w:space="1" w:color="auto"/>
          <w:bar w:val="single" w:sz="4" w:color="auto"/>
        </w:pBdr>
        <w:spacing w:after="0"/>
        <w:jc w:val="center"/>
        <w:rPr>
          <w:b/>
        </w:rPr>
      </w:pPr>
      <w:r w:rsidRPr="00111AC5">
        <w:rPr>
          <w:b/>
        </w:rPr>
        <w:t>„B” változat</w:t>
      </w:r>
    </w:p>
    <w:p w14:paraId="295DB71B" w14:textId="77777777" w:rsidR="007B6CC7" w:rsidRDefault="007B6CC7" w:rsidP="007B6CC7">
      <w:pPr>
        <w:spacing w:after="0"/>
      </w:pPr>
    </w:p>
    <w:p w14:paraId="0B464A2C" w14:textId="77777777" w:rsidR="007B6CC7" w:rsidRPr="00AB36F2" w:rsidRDefault="007B6CC7" w:rsidP="007B6CC7">
      <w:pPr>
        <w:spacing w:after="0"/>
        <w:rPr>
          <w:b/>
        </w:rPr>
      </w:pPr>
      <w:r>
        <w:t xml:space="preserve">Alulírott ________________________ (partner képviselője) a _______________________ (partner neve és székhelye) képviselőjeként nyilatkozatom, hogy a Szerződés teljesítéséhez </w:t>
      </w:r>
      <w:r w:rsidRPr="00AB36F2">
        <w:rPr>
          <w:b/>
        </w:rPr>
        <w:t xml:space="preserve">az alábbi alvállalkozókat kívánom igénybe venni: </w:t>
      </w:r>
    </w:p>
    <w:p w14:paraId="229838C7" w14:textId="77777777" w:rsidR="007B6CC7" w:rsidRDefault="007B6CC7" w:rsidP="007B6CC7">
      <w:pPr>
        <w:spacing w:after="0"/>
      </w:pPr>
    </w:p>
    <w:tbl>
      <w:tblPr>
        <w:tblStyle w:val="Rcsostblzat"/>
        <w:tblW w:w="10485" w:type="dxa"/>
        <w:jc w:val="center"/>
        <w:tblLook w:val="04A0" w:firstRow="1" w:lastRow="0" w:firstColumn="1" w:lastColumn="0" w:noHBand="0" w:noVBand="1"/>
      </w:tblPr>
      <w:tblGrid>
        <w:gridCol w:w="2263"/>
        <w:gridCol w:w="2835"/>
        <w:gridCol w:w="2127"/>
        <w:gridCol w:w="3260"/>
      </w:tblGrid>
      <w:tr w:rsidR="007B6CC7" w14:paraId="712AB02A" w14:textId="77777777" w:rsidTr="00D06B81">
        <w:trPr>
          <w:trHeight w:val="618"/>
          <w:jc w:val="center"/>
        </w:trPr>
        <w:tc>
          <w:tcPr>
            <w:tcW w:w="2263" w:type="dxa"/>
          </w:tcPr>
          <w:p w14:paraId="44C6E603" w14:textId="77777777" w:rsidR="007B6CC7" w:rsidRDefault="007B6CC7" w:rsidP="00D06B81">
            <w:pPr>
              <w:spacing w:line="276" w:lineRule="auto"/>
              <w:jc w:val="center"/>
              <w:rPr>
                <w:b/>
              </w:rPr>
            </w:pPr>
            <w:r w:rsidRPr="007E3FAA">
              <w:rPr>
                <w:b/>
              </w:rPr>
              <w:t xml:space="preserve">Alvállalkozó </w:t>
            </w:r>
          </w:p>
          <w:p w14:paraId="1D72D204" w14:textId="77777777" w:rsidR="007B6CC7" w:rsidRPr="007E3FAA" w:rsidRDefault="007B6CC7" w:rsidP="00D06B81">
            <w:pPr>
              <w:spacing w:line="276" w:lineRule="auto"/>
              <w:jc w:val="center"/>
              <w:rPr>
                <w:b/>
              </w:rPr>
            </w:pPr>
            <w:r w:rsidRPr="007E3FAA">
              <w:rPr>
                <w:b/>
              </w:rPr>
              <w:t>neve</w:t>
            </w:r>
          </w:p>
        </w:tc>
        <w:tc>
          <w:tcPr>
            <w:tcW w:w="2835" w:type="dxa"/>
          </w:tcPr>
          <w:p w14:paraId="58EF9D85" w14:textId="77777777" w:rsidR="007B6CC7" w:rsidRPr="007E3FAA" w:rsidRDefault="007B6CC7" w:rsidP="00D06B81">
            <w:pPr>
              <w:spacing w:line="276" w:lineRule="auto"/>
              <w:jc w:val="center"/>
              <w:rPr>
                <w:b/>
              </w:rPr>
            </w:pPr>
            <w:r w:rsidRPr="007E3FAA">
              <w:rPr>
                <w:b/>
              </w:rPr>
              <w:t>Alvállalkozó székhelye</w:t>
            </w:r>
            <w:r>
              <w:rPr>
                <w:b/>
              </w:rPr>
              <w:t xml:space="preserve"> (címe)</w:t>
            </w:r>
          </w:p>
        </w:tc>
        <w:tc>
          <w:tcPr>
            <w:tcW w:w="2127" w:type="dxa"/>
          </w:tcPr>
          <w:p w14:paraId="7B7AEEC0" w14:textId="77777777" w:rsidR="007B6CC7" w:rsidRPr="007E3FAA" w:rsidRDefault="007B6CC7" w:rsidP="00D06B81">
            <w:pPr>
              <w:spacing w:line="276" w:lineRule="auto"/>
              <w:jc w:val="center"/>
              <w:rPr>
                <w:b/>
              </w:rPr>
            </w:pPr>
            <w:r w:rsidRPr="007E3FAA">
              <w:rPr>
                <w:b/>
              </w:rPr>
              <w:t>Alvállalkozó adószáma</w:t>
            </w:r>
          </w:p>
        </w:tc>
        <w:tc>
          <w:tcPr>
            <w:tcW w:w="3260" w:type="dxa"/>
          </w:tcPr>
          <w:p w14:paraId="36262A1F" w14:textId="77777777" w:rsidR="007B6CC7" w:rsidRPr="007E3FAA" w:rsidRDefault="007B6CC7" w:rsidP="00D06B81">
            <w:pPr>
              <w:spacing w:line="276" w:lineRule="auto"/>
              <w:jc w:val="center"/>
              <w:rPr>
                <w:b/>
              </w:rPr>
            </w:pPr>
            <w:r w:rsidRPr="007E3FAA">
              <w:rPr>
                <w:b/>
              </w:rPr>
              <w:t>Alvállalkozó pénzforgalmi jelzőszáma</w:t>
            </w:r>
          </w:p>
        </w:tc>
      </w:tr>
      <w:tr w:rsidR="007B6CC7" w14:paraId="772A80F5" w14:textId="77777777" w:rsidTr="00D06B81">
        <w:trPr>
          <w:trHeight w:val="618"/>
          <w:jc w:val="center"/>
        </w:trPr>
        <w:tc>
          <w:tcPr>
            <w:tcW w:w="2263" w:type="dxa"/>
          </w:tcPr>
          <w:p w14:paraId="0DB53159" w14:textId="77777777" w:rsidR="007B6CC7" w:rsidRDefault="007B6CC7" w:rsidP="00D06B81">
            <w:pPr>
              <w:spacing w:line="276" w:lineRule="auto"/>
            </w:pPr>
          </w:p>
        </w:tc>
        <w:tc>
          <w:tcPr>
            <w:tcW w:w="2835" w:type="dxa"/>
          </w:tcPr>
          <w:p w14:paraId="7B32E0FF" w14:textId="77777777" w:rsidR="007B6CC7" w:rsidRDefault="007B6CC7" w:rsidP="00D06B81">
            <w:pPr>
              <w:spacing w:line="276" w:lineRule="auto"/>
            </w:pPr>
          </w:p>
        </w:tc>
        <w:tc>
          <w:tcPr>
            <w:tcW w:w="2127" w:type="dxa"/>
          </w:tcPr>
          <w:p w14:paraId="69EE8348" w14:textId="77777777" w:rsidR="007B6CC7" w:rsidRDefault="007B6CC7" w:rsidP="00D06B81">
            <w:pPr>
              <w:spacing w:line="276" w:lineRule="auto"/>
            </w:pPr>
          </w:p>
        </w:tc>
        <w:tc>
          <w:tcPr>
            <w:tcW w:w="3260" w:type="dxa"/>
          </w:tcPr>
          <w:p w14:paraId="7E2F49AE" w14:textId="77777777" w:rsidR="007B6CC7" w:rsidRDefault="007B6CC7" w:rsidP="00D06B81">
            <w:pPr>
              <w:spacing w:line="276" w:lineRule="auto"/>
            </w:pPr>
          </w:p>
        </w:tc>
      </w:tr>
      <w:tr w:rsidR="007B6CC7" w14:paraId="054B185E" w14:textId="77777777" w:rsidTr="00D06B81">
        <w:trPr>
          <w:trHeight w:val="618"/>
          <w:jc w:val="center"/>
        </w:trPr>
        <w:tc>
          <w:tcPr>
            <w:tcW w:w="2263" w:type="dxa"/>
          </w:tcPr>
          <w:p w14:paraId="34A234CF" w14:textId="77777777" w:rsidR="007B6CC7" w:rsidRDefault="007B6CC7" w:rsidP="00D06B81">
            <w:pPr>
              <w:spacing w:line="276" w:lineRule="auto"/>
            </w:pPr>
          </w:p>
        </w:tc>
        <w:tc>
          <w:tcPr>
            <w:tcW w:w="2835" w:type="dxa"/>
          </w:tcPr>
          <w:p w14:paraId="4DD0C223" w14:textId="77777777" w:rsidR="007B6CC7" w:rsidRDefault="007B6CC7" w:rsidP="00D06B81">
            <w:pPr>
              <w:spacing w:line="276" w:lineRule="auto"/>
            </w:pPr>
          </w:p>
        </w:tc>
        <w:tc>
          <w:tcPr>
            <w:tcW w:w="2127" w:type="dxa"/>
          </w:tcPr>
          <w:p w14:paraId="5CB4A9DB" w14:textId="77777777" w:rsidR="007B6CC7" w:rsidRDefault="007B6CC7" w:rsidP="00D06B81">
            <w:pPr>
              <w:spacing w:line="276" w:lineRule="auto"/>
            </w:pPr>
          </w:p>
        </w:tc>
        <w:tc>
          <w:tcPr>
            <w:tcW w:w="3260" w:type="dxa"/>
          </w:tcPr>
          <w:p w14:paraId="19E51B0A" w14:textId="77777777" w:rsidR="007B6CC7" w:rsidRDefault="007B6CC7" w:rsidP="00D06B81">
            <w:pPr>
              <w:spacing w:line="276" w:lineRule="auto"/>
            </w:pPr>
          </w:p>
        </w:tc>
      </w:tr>
      <w:tr w:rsidR="007B6CC7" w14:paraId="6307F815" w14:textId="77777777" w:rsidTr="00D06B81">
        <w:trPr>
          <w:trHeight w:val="618"/>
          <w:jc w:val="center"/>
        </w:trPr>
        <w:tc>
          <w:tcPr>
            <w:tcW w:w="2263" w:type="dxa"/>
          </w:tcPr>
          <w:p w14:paraId="2CF2776F" w14:textId="77777777" w:rsidR="007B6CC7" w:rsidRDefault="007B6CC7" w:rsidP="00D06B81">
            <w:pPr>
              <w:spacing w:line="276" w:lineRule="auto"/>
            </w:pPr>
          </w:p>
        </w:tc>
        <w:tc>
          <w:tcPr>
            <w:tcW w:w="2835" w:type="dxa"/>
          </w:tcPr>
          <w:p w14:paraId="6CDCBA62" w14:textId="77777777" w:rsidR="007B6CC7" w:rsidRDefault="007B6CC7" w:rsidP="00D06B81">
            <w:pPr>
              <w:spacing w:line="276" w:lineRule="auto"/>
            </w:pPr>
          </w:p>
        </w:tc>
        <w:tc>
          <w:tcPr>
            <w:tcW w:w="2127" w:type="dxa"/>
          </w:tcPr>
          <w:p w14:paraId="6AE7325E" w14:textId="77777777" w:rsidR="007B6CC7" w:rsidRDefault="007B6CC7" w:rsidP="00D06B81">
            <w:pPr>
              <w:spacing w:line="276" w:lineRule="auto"/>
            </w:pPr>
          </w:p>
        </w:tc>
        <w:tc>
          <w:tcPr>
            <w:tcW w:w="3260" w:type="dxa"/>
          </w:tcPr>
          <w:p w14:paraId="42842839" w14:textId="77777777" w:rsidR="007B6CC7" w:rsidRDefault="007B6CC7" w:rsidP="00D06B81">
            <w:pPr>
              <w:spacing w:line="276" w:lineRule="auto"/>
            </w:pPr>
          </w:p>
        </w:tc>
      </w:tr>
      <w:tr w:rsidR="007B6CC7" w14:paraId="3E1AC206" w14:textId="77777777" w:rsidTr="00D06B81">
        <w:trPr>
          <w:trHeight w:val="618"/>
          <w:jc w:val="center"/>
        </w:trPr>
        <w:tc>
          <w:tcPr>
            <w:tcW w:w="2263" w:type="dxa"/>
          </w:tcPr>
          <w:p w14:paraId="43C5349D" w14:textId="77777777" w:rsidR="007B6CC7" w:rsidRDefault="007B6CC7" w:rsidP="00D06B81">
            <w:pPr>
              <w:spacing w:line="276" w:lineRule="auto"/>
            </w:pPr>
          </w:p>
        </w:tc>
        <w:tc>
          <w:tcPr>
            <w:tcW w:w="2835" w:type="dxa"/>
          </w:tcPr>
          <w:p w14:paraId="7F8055F4" w14:textId="77777777" w:rsidR="007B6CC7" w:rsidRDefault="007B6CC7" w:rsidP="00D06B81">
            <w:pPr>
              <w:spacing w:line="276" w:lineRule="auto"/>
            </w:pPr>
          </w:p>
        </w:tc>
        <w:tc>
          <w:tcPr>
            <w:tcW w:w="2127" w:type="dxa"/>
          </w:tcPr>
          <w:p w14:paraId="796E798F" w14:textId="77777777" w:rsidR="007B6CC7" w:rsidRDefault="007B6CC7" w:rsidP="00D06B81">
            <w:pPr>
              <w:spacing w:line="276" w:lineRule="auto"/>
            </w:pPr>
          </w:p>
        </w:tc>
        <w:tc>
          <w:tcPr>
            <w:tcW w:w="3260" w:type="dxa"/>
          </w:tcPr>
          <w:p w14:paraId="1E3A4FF9" w14:textId="77777777" w:rsidR="007B6CC7" w:rsidRDefault="007B6CC7" w:rsidP="00D06B81">
            <w:pPr>
              <w:spacing w:line="276" w:lineRule="auto"/>
            </w:pPr>
          </w:p>
        </w:tc>
      </w:tr>
    </w:tbl>
    <w:p w14:paraId="23922D5C" w14:textId="77777777" w:rsidR="007B6CC7" w:rsidRDefault="007B6CC7" w:rsidP="007B6CC7">
      <w:pPr>
        <w:spacing w:after="0"/>
      </w:pPr>
    </w:p>
    <w:p w14:paraId="39E2D958" w14:textId="77777777" w:rsidR="007B6CC7" w:rsidRDefault="007B6CC7" w:rsidP="007B6CC7">
      <w:pPr>
        <w:spacing w:after="0"/>
      </w:pPr>
      <w:r>
        <w:lastRenderedPageBreak/>
        <w:t>Nyilatkozom, hogy a fent megjelölt alvállalkozók nem tartoznak a Kbt. 62. §-ában megjelölt kizáró okok hatálya alá.</w:t>
      </w:r>
    </w:p>
    <w:p w14:paraId="4EB8E447" w14:textId="77777777" w:rsidR="007B6CC7" w:rsidRDefault="007B6CC7" w:rsidP="007B6CC7">
      <w:pPr>
        <w:spacing w:after="0"/>
      </w:pPr>
    </w:p>
    <w:p w14:paraId="261A536F" w14:textId="77777777" w:rsidR="007B6CC7" w:rsidRDefault="007B6CC7" w:rsidP="007B6CC7">
      <w:pPr>
        <w:spacing w:after="0"/>
      </w:pPr>
      <w:r>
        <w:t>Tudomásul veszem, hogy a Kbt. 138. § (3) bekezdése értelmében a Szerződés időtartama alatt köteles vagyok minden további – a teljesítésbe bevonni kívánt – alvállalkozót előzetesen bejelenteni a Megrendelő/Szerződő partner felé, továbbá nyilatkozni arról, hogy az igénybe venni kívánt alvállalkozó(k) nem áll(nak) a Kbt. 62. §-ában meghatározott kizáró okok hatálya alatt.</w:t>
      </w:r>
    </w:p>
    <w:p w14:paraId="5AFF826B" w14:textId="77777777" w:rsidR="007B6CC7" w:rsidRDefault="007B6CC7" w:rsidP="007B6CC7">
      <w:pPr>
        <w:spacing w:after="0"/>
      </w:pPr>
    </w:p>
    <w:p w14:paraId="173B2C73" w14:textId="77777777" w:rsidR="007B6CC7" w:rsidRPr="003E005E" w:rsidRDefault="007B6CC7" w:rsidP="007B6CC7">
      <w:pPr>
        <w:spacing w:after="0"/>
        <w:rPr>
          <w:i/>
          <w:u w:val="single"/>
        </w:rPr>
      </w:pPr>
      <w:r w:rsidRPr="003E005E">
        <w:rPr>
          <w:i/>
          <w:u w:val="single"/>
        </w:rPr>
        <w:t>Építési beruházás és szolgáltatás megrendelése esetén alkalmazandó:</w:t>
      </w:r>
    </w:p>
    <w:p w14:paraId="5424E8A1" w14:textId="77777777" w:rsidR="007B6CC7" w:rsidRDefault="007B6CC7" w:rsidP="007B6CC7">
      <w:pPr>
        <w:spacing w:after="0"/>
      </w:pPr>
    </w:p>
    <w:p w14:paraId="26FD52D0" w14:textId="77777777" w:rsidR="007B6CC7" w:rsidRDefault="007B6CC7" w:rsidP="007B6CC7">
      <w:pPr>
        <w:spacing w:after="0"/>
      </w:pPr>
      <w:r>
        <w:t>Tudomásul veszem, hogy a Kbt. 138. § (1) bekezdése alapján az alvállalkozói teljesítés összessített aránya nem haladhatja meg a teljesítésem arányát.</w:t>
      </w:r>
    </w:p>
    <w:p w14:paraId="5F5EC5BC" w14:textId="77777777" w:rsidR="007B6CC7" w:rsidRDefault="007B6CC7" w:rsidP="007B6CC7">
      <w:pPr>
        <w:spacing w:after="0"/>
      </w:pPr>
    </w:p>
    <w:p w14:paraId="51D4A4C6" w14:textId="77777777" w:rsidR="007B6CC7" w:rsidRDefault="007B6CC7" w:rsidP="007B6CC7">
      <w:pPr>
        <w:spacing w:after="0"/>
      </w:pPr>
      <w:r>
        <w:t>A Kbt. 138. § (5) bekezdése alapján vállalom, hogy a teljesítésben részt vevő alvállalkozók nem vesznek igénybe a saját teljesítésük 50%-át meghaladó mértékű további közreműködőt.</w:t>
      </w:r>
    </w:p>
    <w:p w14:paraId="65C213D9" w14:textId="77777777" w:rsidR="007B6CC7" w:rsidRDefault="007B6CC7" w:rsidP="007B6CC7">
      <w:pPr>
        <w:spacing w:after="0"/>
      </w:pPr>
    </w:p>
    <w:p w14:paraId="61805674" w14:textId="77777777" w:rsidR="007B6CC7" w:rsidRDefault="007B6CC7" w:rsidP="007B6CC7">
      <w:pPr>
        <w:spacing w:after="0"/>
      </w:pPr>
      <w:r>
        <w:t>Keltezés helye, időpontja</w:t>
      </w:r>
    </w:p>
    <w:p w14:paraId="13818C31" w14:textId="77777777" w:rsidR="007B6CC7" w:rsidRDefault="007B6CC7" w:rsidP="007B6CC7">
      <w:pPr>
        <w:spacing w:after="0"/>
      </w:pPr>
    </w:p>
    <w:p w14:paraId="6BEBE46D" w14:textId="77777777" w:rsidR="007B6CC7" w:rsidRDefault="007B6CC7" w:rsidP="007B6CC7">
      <w:pPr>
        <w:spacing w:after="0"/>
      </w:pPr>
    </w:p>
    <w:p w14:paraId="53A72561" w14:textId="77777777" w:rsidR="007B6CC7" w:rsidRDefault="007B6CC7" w:rsidP="007B6CC7">
      <w:pPr>
        <w:spacing w:after="0"/>
        <w:ind w:left="3540"/>
        <w:jc w:val="center"/>
      </w:pPr>
      <w:r>
        <w:t>______________________</w:t>
      </w:r>
    </w:p>
    <w:p w14:paraId="4E51D6C6" w14:textId="77777777" w:rsidR="007B6CC7" w:rsidRDefault="007B6CC7" w:rsidP="007B6CC7">
      <w:pPr>
        <w:spacing w:after="0"/>
        <w:ind w:left="3540"/>
        <w:jc w:val="center"/>
      </w:pPr>
      <w:r>
        <w:t>cégszerű aláírás</w:t>
      </w:r>
    </w:p>
    <w:p w14:paraId="34A95048" w14:textId="77777777" w:rsidR="007B6CC7" w:rsidRDefault="007B6CC7" w:rsidP="007B6CC7">
      <w:pPr>
        <w:spacing w:after="0"/>
      </w:pPr>
    </w:p>
    <w:p w14:paraId="5E79B8A4" w14:textId="77777777" w:rsidR="007B6CC7" w:rsidRDefault="007B6CC7" w:rsidP="007B6CC7">
      <w:pPr>
        <w:spacing w:after="0"/>
      </w:pPr>
    </w:p>
    <w:p w14:paraId="7EAD4749" w14:textId="77777777" w:rsidR="007B6CC7" w:rsidRDefault="007B6CC7" w:rsidP="007B6CC7">
      <w:pPr>
        <w:spacing w:after="0"/>
      </w:pPr>
    </w:p>
    <w:p w14:paraId="5894C84F" w14:textId="77777777" w:rsidR="007B6CC7" w:rsidRDefault="007B6CC7" w:rsidP="007B6CC7">
      <w:pPr>
        <w:spacing w:after="0"/>
      </w:pPr>
      <w:r>
        <w:br w:type="page"/>
      </w:r>
    </w:p>
    <w:p w14:paraId="5ED5643A" w14:textId="77777777" w:rsidR="007B6CC7" w:rsidRDefault="007B6CC7" w:rsidP="007B6CC7">
      <w:pPr>
        <w:spacing w:after="0"/>
        <w:sectPr w:rsidR="007B6CC7" w:rsidSect="0025160C">
          <w:headerReference w:type="default" r:id="rId8"/>
          <w:footerReference w:type="default" r:id="rId9"/>
          <w:pgSz w:w="11906" w:h="16838"/>
          <w:pgMar w:top="1843" w:right="1417" w:bottom="1417" w:left="1417" w:header="708" w:footer="708" w:gutter="0"/>
          <w:cols w:space="708"/>
          <w:docGrid w:linePitch="360"/>
        </w:sectPr>
      </w:pPr>
    </w:p>
    <w:p w14:paraId="3B72E3A1" w14:textId="77777777" w:rsidR="007B6CC7" w:rsidRPr="00C03731" w:rsidRDefault="007B6CC7" w:rsidP="007B6CC7">
      <w:pPr>
        <w:spacing w:after="0"/>
        <w:jc w:val="right"/>
        <w:rPr>
          <w:b/>
          <w:i/>
        </w:rPr>
      </w:pPr>
      <w:r w:rsidRPr="00C03731">
        <w:rPr>
          <w:b/>
          <w:i/>
        </w:rPr>
        <w:lastRenderedPageBreak/>
        <w:t>4. számú melléklet</w:t>
      </w:r>
    </w:p>
    <w:p w14:paraId="41937A2B" w14:textId="77777777" w:rsidR="007B6CC7" w:rsidRPr="00C03731" w:rsidRDefault="007B6CC7" w:rsidP="007B6CC7">
      <w:pPr>
        <w:spacing w:after="0"/>
        <w:jc w:val="right"/>
        <w:rPr>
          <w:b/>
          <w:i/>
        </w:rPr>
      </w:pPr>
      <w:r w:rsidRPr="00C03731">
        <w:rPr>
          <w:b/>
          <w:i/>
        </w:rPr>
        <w:t>A teljesítésbe bevont alvállalkozókról</w:t>
      </w:r>
    </w:p>
    <w:p w14:paraId="51C2A5ED" w14:textId="77777777" w:rsidR="007B6CC7" w:rsidRDefault="007B6CC7" w:rsidP="007B6CC7">
      <w:pPr>
        <w:spacing w:after="0"/>
        <w:jc w:val="right"/>
      </w:pPr>
      <w:r w:rsidRPr="00C03731">
        <w:rPr>
          <w:b/>
          <w:i/>
        </w:rPr>
        <w:t>(A TELJESÍTÉS ELISMERÉSÉNEK IDŐPONTJÁIG SZÜKSÉGES BENYÚJTANI)</w:t>
      </w:r>
    </w:p>
    <w:tbl>
      <w:tblPr>
        <w:tblW w:w="15657" w:type="dxa"/>
        <w:tblInd w:w="5" w:type="dxa"/>
        <w:tblCellMar>
          <w:left w:w="70" w:type="dxa"/>
          <w:right w:w="70" w:type="dxa"/>
        </w:tblCellMar>
        <w:tblLook w:val="04A0" w:firstRow="1" w:lastRow="0" w:firstColumn="1" w:lastColumn="0" w:noHBand="0" w:noVBand="1"/>
      </w:tblPr>
      <w:tblGrid>
        <w:gridCol w:w="65"/>
        <w:gridCol w:w="277"/>
        <w:gridCol w:w="1708"/>
        <w:gridCol w:w="2510"/>
        <w:gridCol w:w="141"/>
        <w:gridCol w:w="2739"/>
        <w:gridCol w:w="409"/>
        <w:gridCol w:w="1997"/>
        <w:gridCol w:w="474"/>
        <w:gridCol w:w="1936"/>
        <w:gridCol w:w="944"/>
        <w:gridCol w:w="1607"/>
        <w:gridCol w:w="840"/>
        <w:gridCol w:w="10"/>
      </w:tblGrid>
      <w:tr w:rsidR="007B6CC7" w:rsidRPr="00C03731" w14:paraId="6069D68B" w14:textId="77777777" w:rsidTr="0097299E">
        <w:trPr>
          <w:gridBefore w:val="1"/>
          <w:gridAfter w:val="1"/>
          <w:wBefore w:w="65" w:type="dxa"/>
          <w:wAfter w:w="10" w:type="dxa"/>
          <w:trHeight w:val="342"/>
        </w:trPr>
        <w:tc>
          <w:tcPr>
            <w:tcW w:w="1985" w:type="dxa"/>
            <w:gridSpan w:val="2"/>
            <w:tcBorders>
              <w:top w:val="nil"/>
              <w:left w:val="nil"/>
              <w:bottom w:val="nil"/>
              <w:right w:val="nil"/>
            </w:tcBorders>
            <w:shd w:val="clear" w:color="auto" w:fill="auto"/>
            <w:noWrap/>
            <w:vAlign w:val="bottom"/>
          </w:tcPr>
          <w:p w14:paraId="33645AED" w14:textId="4C4FB4E4" w:rsidR="007B6CC7" w:rsidRPr="00C03731" w:rsidRDefault="007B6CC7" w:rsidP="00D06B81">
            <w:pPr>
              <w:spacing w:after="0"/>
              <w:rPr>
                <w:rFonts w:eastAsia="Times New Roman"/>
                <w:b/>
                <w:bCs/>
                <w:color w:val="000000"/>
                <w:sz w:val="18"/>
                <w:szCs w:val="18"/>
                <w:lang w:eastAsia="hu-HU"/>
              </w:rPr>
            </w:pPr>
            <w:r w:rsidRPr="00C03731">
              <w:rPr>
                <w:rFonts w:eastAsia="Times New Roman"/>
                <w:b/>
                <w:bCs/>
                <w:color w:val="000000"/>
                <w:sz w:val="18"/>
                <w:szCs w:val="18"/>
                <w:lang w:eastAsia="hu-HU"/>
              </w:rPr>
              <w:t>Munka megnevezése:</w:t>
            </w:r>
          </w:p>
        </w:tc>
        <w:tc>
          <w:tcPr>
            <w:tcW w:w="5799" w:type="dxa"/>
            <w:gridSpan w:val="4"/>
            <w:tcBorders>
              <w:top w:val="nil"/>
              <w:left w:val="nil"/>
              <w:bottom w:val="nil"/>
              <w:right w:val="nil"/>
            </w:tcBorders>
            <w:shd w:val="clear" w:color="auto" w:fill="auto"/>
            <w:noWrap/>
            <w:vAlign w:val="bottom"/>
          </w:tcPr>
          <w:p w14:paraId="2C010A2B" w14:textId="6F05CB28" w:rsidR="007B6CC7" w:rsidRPr="00C03731" w:rsidRDefault="007B6CC7" w:rsidP="00D06B81">
            <w:pPr>
              <w:spacing w:after="0"/>
              <w:jc w:val="center"/>
              <w:rPr>
                <w:rFonts w:eastAsia="Times New Roman"/>
                <w:b/>
                <w:bCs/>
                <w:i/>
                <w:iCs/>
                <w:color w:val="000000"/>
                <w:sz w:val="18"/>
                <w:szCs w:val="18"/>
                <w:lang w:eastAsia="hu-HU"/>
              </w:rPr>
            </w:pPr>
            <w:r w:rsidRPr="00C03731">
              <w:rPr>
                <w:rFonts w:eastAsia="Times New Roman"/>
                <w:b/>
                <w:bCs/>
                <w:i/>
                <w:iCs/>
                <w:color w:val="000000"/>
                <w:sz w:val="18"/>
                <w:szCs w:val="18"/>
                <w:lang w:eastAsia="hu-HU"/>
              </w:rPr>
              <w:t>______________________________________________________________</w:t>
            </w:r>
          </w:p>
        </w:tc>
        <w:tc>
          <w:tcPr>
            <w:tcW w:w="1997" w:type="dxa"/>
            <w:tcBorders>
              <w:top w:val="nil"/>
              <w:left w:val="nil"/>
              <w:bottom w:val="nil"/>
              <w:right w:val="nil"/>
            </w:tcBorders>
            <w:shd w:val="clear" w:color="auto" w:fill="auto"/>
            <w:noWrap/>
            <w:vAlign w:val="bottom"/>
          </w:tcPr>
          <w:p w14:paraId="3EEFE5D1" w14:textId="77777777" w:rsidR="007B6CC7" w:rsidRPr="00C03731" w:rsidRDefault="007B6CC7" w:rsidP="00D06B81">
            <w:pPr>
              <w:spacing w:after="0"/>
              <w:jc w:val="center"/>
              <w:rPr>
                <w:rFonts w:eastAsia="Times New Roman"/>
                <w:b/>
                <w:bCs/>
                <w:i/>
                <w:iCs/>
                <w:color w:val="000000"/>
                <w:sz w:val="18"/>
                <w:szCs w:val="18"/>
                <w:lang w:eastAsia="hu-HU"/>
              </w:rPr>
            </w:pPr>
          </w:p>
        </w:tc>
        <w:tc>
          <w:tcPr>
            <w:tcW w:w="2410" w:type="dxa"/>
            <w:gridSpan w:val="2"/>
            <w:tcBorders>
              <w:top w:val="nil"/>
              <w:left w:val="nil"/>
              <w:bottom w:val="nil"/>
              <w:right w:val="nil"/>
            </w:tcBorders>
            <w:shd w:val="clear" w:color="auto" w:fill="auto"/>
            <w:noWrap/>
            <w:vAlign w:val="bottom"/>
          </w:tcPr>
          <w:p w14:paraId="145066BC" w14:textId="77777777" w:rsidR="007B6CC7" w:rsidRPr="00C03731" w:rsidRDefault="007B6CC7" w:rsidP="00D06B81">
            <w:pPr>
              <w:spacing w:after="0"/>
              <w:jc w:val="right"/>
              <w:rPr>
                <w:rFonts w:ascii="Times New Roman" w:eastAsia="Times New Roman" w:hAnsi="Times New Roman"/>
                <w:sz w:val="18"/>
                <w:szCs w:val="18"/>
                <w:lang w:eastAsia="hu-HU"/>
              </w:rPr>
            </w:pPr>
          </w:p>
        </w:tc>
        <w:tc>
          <w:tcPr>
            <w:tcW w:w="2551" w:type="dxa"/>
            <w:gridSpan w:val="2"/>
            <w:tcBorders>
              <w:top w:val="nil"/>
              <w:left w:val="nil"/>
              <w:bottom w:val="nil"/>
              <w:right w:val="nil"/>
            </w:tcBorders>
            <w:shd w:val="clear" w:color="auto" w:fill="auto"/>
            <w:noWrap/>
            <w:vAlign w:val="bottom"/>
          </w:tcPr>
          <w:p w14:paraId="6B81EBAC" w14:textId="77777777" w:rsidR="007B6CC7" w:rsidRPr="00C03731" w:rsidRDefault="007B6CC7" w:rsidP="00D06B81">
            <w:pPr>
              <w:spacing w:after="0"/>
              <w:jc w:val="right"/>
              <w:rPr>
                <w:rFonts w:ascii="Times New Roman" w:eastAsia="Times New Roman" w:hAnsi="Times New Roman"/>
                <w:sz w:val="18"/>
                <w:szCs w:val="18"/>
                <w:lang w:eastAsia="hu-HU"/>
              </w:rPr>
            </w:pPr>
          </w:p>
        </w:tc>
        <w:tc>
          <w:tcPr>
            <w:tcW w:w="840" w:type="dxa"/>
            <w:tcBorders>
              <w:top w:val="nil"/>
              <w:left w:val="nil"/>
              <w:bottom w:val="nil"/>
              <w:right w:val="nil"/>
            </w:tcBorders>
            <w:shd w:val="clear" w:color="auto" w:fill="auto"/>
            <w:noWrap/>
            <w:vAlign w:val="bottom"/>
          </w:tcPr>
          <w:p w14:paraId="723B1A38" w14:textId="77777777" w:rsidR="007B6CC7" w:rsidRPr="00C03731" w:rsidRDefault="007B6CC7" w:rsidP="00D06B81">
            <w:pPr>
              <w:spacing w:after="0"/>
              <w:jc w:val="right"/>
              <w:rPr>
                <w:rFonts w:ascii="Times New Roman" w:eastAsia="Times New Roman" w:hAnsi="Times New Roman"/>
                <w:sz w:val="18"/>
                <w:szCs w:val="18"/>
                <w:lang w:eastAsia="hu-HU"/>
              </w:rPr>
            </w:pPr>
          </w:p>
        </w:tc>
      </w:tr>
      <w:tr w:rsidR="007B6CC7" w:rsidRPr="00C03731" w14:paraId="39FD56C4" w14:textId="77777777" w:rsidTr="0097299E">
        <w:trPr>
          <w:gridBefore w:val="1"/>
          <w:gridAfter w:val="1"/>
          <w:wBefore w:w="65" w:type="dxa"/>
          <w:wAfter w:w="10" w:type="dxa"/>
          <w:trHeight w:val="342"/>
        </w:trPr>
        <w:tc>
          <w:tcPr>
            <w:tcW w:w="1985" w:type="dxa"/>
            <w:gridSpan w:val="2"/>
            <w:tcBorders>
              <w:top w:val="nil"/>
              <w:left w:val="nil"/>
              <w:bottom w:val="nil"/>
              <w:right w:val="nil"/>
            </w:tcBorders>
            <w:shd w:val="clear" w:color="auto" w:fill="auto"/>
            <w:noWrap/>
            <w:vAlign w:val="bottom"/>
          </w:tcPr>
          <w:p w14:paraId="57588A9B" w14:textId="06566242" w:rsidR="007B6CC7" w:rsidRPr="00C03731" w:rsidRDefault="007B6CC7" w:rsidP="00D06B81">
            <w:pPr>
              <w:spacing w:after="0"/>
              <w:rPr>
                <w:rFonts w:eastAsia="Times New Roman"/>
                <w:b/>
                <w:bCs/>
                <w:color w:val="000000"/>
                <w:sz w:val="18"/>
                <w:szCs w:val="18"/>
                <w:lang w:eastAsia="hu-HU"/>
              </w:rPr>
            </w:pPr>
            <w:r w:rsidRPr="00C03731">
              <w:rPr>
                <w:rFonts w:eastAsia="Times New Roman"/>
                <w:b/>
                <w:bCs/>
                <w:color w:val="000000"/>
                <w:sz w:val="18"/>
                <w:szCs w:val="18"/>
                <w:lang w:eastAsia="hu-HU"/>
              </w:rPr>
              <w:t>SAP azonosító:</w:t>
            </w:r>
          </w:p>
        </w:tc>
        <w:tc>
          <w:tcPr>
            <w:tcW w:w="2651" w:type="dxa"/>
            <w:gridSpan w:val="2"/>
            <w:tcBorders>
              <w:top w:val="nil"/>
              <w:left w:val="nil"/>
              <w:bottom w:val="nil"/>
              <w:right w:val="nil"/>
            </w:tcBorders>
            <w:shd w:val="clear" w:color="auto" w:fill="auto"/>
            <w:noWrap/>
            <w:vAlign w:val="bottom"/>
          </w:tcPr>
          <w:p w14:paraId="7ACA3CAA" w14:textId="28DB764E" w:rsidR="007B6CC7" w:rsidRPr="00C03731" w:rsidRDefault="007B6CC7" w:rsidP="00D06B81">
            <w:pPr>
              <w:spacing w:after="0"/>
              <w:jc w:val="right"/>
              <w:rPr>
                <w:rFonts w:eastAsia="Times New Roman"/>
                <w:b/>
                <w:bCs/>
                <w:i/>
                <w:iCs/>
                <w:color w:val="000000"/>
                <w:sz w:val="18"/>
                <w:szCs w:val="18"/>
                <w:lang w:eastAsia="hu-HU"/>
              </w:rPr>
            </w:pPr>
            <w:r w:rsidRPr="00C03731">
              <w:rPr>
                <w:rFonts w:eastAsia="Times New Roman"/>
                <w:b/>
                <w:bCs/>
                <w:i/>
                <w:iCs/>
                <w:color w:val="000000"/>
                <w:sz w:val="18"/>
                <w:szCs w:val="18"/>
                <w:lang w:eastAsia="hu-HU"/>
              </w:rPr>
              <w:t>____________________________</w:t>
            </w:r>
          </w:p>
        </w:tc>
        <w:tc>
          <w:tcPr>
            <w:tcW w:w="3148" w:type="dxa"/>
            <w:gridSpan w:val="2"/>
            <w:tcBorders>
              <w:top w:val="nil"/>
              <w:left w:val="nil"/>
              <w:bottom w:val="nil"/>
              <w:right w:val="nil"/>
            </w:tcBorders>
            <w:shd w:val="clear" w:color="auto" w:fill="auto"/>
            <w:noWrap/>
            <w:vAlign w:val="bottom"/>
          </w:tcPr>
          <w:p w14:paraId="3B86363A" w14:textId="77777777" w:rsidR="007B6CC7" w:rsidRPr="00C03731" w:rsidRDefault="007B6CC7" w:rsidP="00D06B81">
            <w:pPr>
              <w:spacing w:after="0"/>
              <w:jc w:val="right"/>
              <w:rPr>
                <w:rFonts w:eastAsia="Times New Roman"/>
                <w:b/>
                <w:bCs/>
                <w:i/>
                <w:iCs/>
                <w:color w:val="000000"/>
                <w:sz w:val="18"/>
                <w:szCs w:val="18"/>
                <w:lang w:eastAsia="hu-HU"/>
              </w:rPr>
            </w:pPr>
          </w:p>
        </w:tc>
        <w:tc>
          <w:tcPr>
            <w:tcW w:w="1997" w:type="dxa"/>
            <w:tcBorders>
              <w:top w:val="nil"/>
              <w:left w:val="nil"/>
              <w:bottom w:val="nil"/>
              <w:right w:val="nil"/>
            </w:tcBorders>
            <w:shd w:val="clear" w:color="auto" w:fill="auto"/>
            <w:noWrap/>
            <w:vAlign w:val="bottom"/>
          </w:tcPr>
          <w:p w14:paraId="26DB1B46" w14:textId="77777777" w:rsidR="007B6CC7" w:rsidRPr="00C03731" w:rsidRDefault="007B6CC7" w:rsidP="00D06B81">
            <w:pPr>
              <w:spacing w:after="0"/>
              <w:jc w:val="right"/>
              <w:rPr>
                <w:rFonts w:ascii="Times New Roman" w:eastAsia="Times New Roman" w:hAnsi="Times New Roman"/>
                <w:sz w:val="18"/>
                <w:szCs w:val="18"/>
                <w:lang w:eastAsia="hu-HU"/>
              </w:rPr>
            </w:pPr>
          </w:p>
        </w:tc>
        <w:tc>
          <w:tcPr>
            <w:tcW w:w="2410" w:type="dxa"/>
            <w:gridSpan w:val="2"/>
            <w:tcBorders>
              <w:top w:val="nil"/>
              <w:left w:val="nil"/>
              <w:bottom w:val="nil"/>
              <w:right w:val="nil"/>
            </w:tcBorders>
            <w:shd w:val="clear" w:color="auto" w:fill="auto"/>
            <w:noWrap/>
            <w:vAlign w:val="bottom"/>
          </w:tcPr>
          <w:p w14:paraId="3EB21BDB" w14:textId="77777777" w:rsidR="007B6CC7" w:rsidRPr="00C03731" w:rsidRDefault="007B6CC7" w:rsidP="00D06B81">
            <w:pPr>
              <w:spacing w:after="0"/>
              <w:jc w:val="right"/>
              <w:rPr>
                <w:rFonts w:ascii="Times New Roman" w:eastAsia="Times New Roman" w:hAnsi="Times New Roman"/>
                <w:sz w:val="18"/>
                <w:szCs w:val="18"/>
                <w:lang w:eastAsia="hu-HU"/>
              </w:rPr>
            </w:pPr>
          </w:p>
        </w:tc>
        <w:tc>
          <w:tcPr>
            <w:tcW w:w="2551" w:type="dxa"/>
            <w:gridSpan w:val="2"/>
            <w:tcBorders>
              <w:top w:val="nil"/>
              <w:left w:val="nil"/>
              <w:bottom w:val="nil"/>
              <w:right w:val="nil"/>
            </w:tcBorders>
            <w:shd w:val="clear" w:color="auto" w:fill="auto"/>
            <w:noWrap/>
            <w:vAlign w:val="bottom"/>
          </w:tcPr>
          <w:p w14:paraId="51E368B7" w14:textId="77777777" w:rsidR="007B6CC7" w:rsidRPr="00C03731" w:rsidRDefault="007B6CC7" w:rsidP="00D06B81">
            <w:pPr>
              <w:spacing w:after="0"/>
              <w:jc w:val="right"/>
              <w:rPr>
                <w:rFonts w:ascii="Times New Roman" w:eastAsia="Times New Roman" w:hAnsi="Times New Roman"/>
                <w:sz w:val="18"/>
                <w:szCs w:val="18"/>
                <w:lang w:eastAsia="hu-HU"/>
              </w:rPr>
            </w:pPr>
          </w:p>
        </w:tc>
        <w:tc>
          <w:tcPr>
            <w:tcW w:w="840" w:type="dxa"/>
            <w:tcBorders>
              <w:top w:val="nil"/>
              <w:left w:val="nil"/>
              <w:bottom w:val="nil"/>
              <w:right w:val="nil"/>
            </w:tcBorders>
            <w:shd w:val="clear" w:color="auto" w:fill="auto"/>
            <w:noWrap/>
            <w:vAlign w:val="bottom"/>
          </w:tcPr>
          <w:p w14:paraId="1C350B40" w14:textId="77777777" w:rsidR="007B6CC7" w:rsidRPr="00C03731" w:rsidRDefault="007B6CC7" w:rsidP="00D06B81">
            <w:pPr>
              <w:spacing w:after="0"/>
              <w:jc w:val="right"/>
              <w:rPr>
                <w:rFonts w:ascii="Times New Roman" w:eastAsia="Times New Roman" w:hAnsi="Times New Roman"/>
                <w:sz w:val="18"/>
                <w:szCs w:val="18"/>
                <w:lang w:eastAsia="hu-HU"/>
              </w:rPr>
            </w:pPr>
          </w:p>
        </w:tc>
      </w:tr>
      <w:tr w:rsidR="007B6CC7" w:rsidRPr="00C03731" w14:paraId="609AF1F6" w14:textId="77777777" w:rsidTr="0097299E">
        <w:trPr>
          <w:gridBefore w:val="1"/>
          <w:gridAfter w:val="1"/>
          <w:wBefore w:w="65" w:type="dxa"/>
          <w:wAfter w:w="10" w:type="dxa"/>
          <w:trHeight w:val="342"/>
        </w:trPr>
        <w:tc>
          <w:tcPr>
            <w:tcW w:w="1985" w:type="dxa"/>
            <w:gridSpan w:val="2"/>
            <w:tcBorders>
              <w:top w:val="nil"/>
              <w:left w:val="nil"/>
              <w:bottom w:val="nil"/>
              <w:right w:val="nil"/>
            </w:tcBorders>
            <w:shd w:val="clear" w:color="auto" w:fill="auto"/>
            <w:noWrap/>
            <w:vAlign w:val="bottom"/>
          </w:tcPr>
          <w:p w14:paraId="46F65FBD" w14:textId="2D6DE3D8" w:rsidR="007B6CC7" w:rsidRPr="00C03731" w:rsidRDefault="007B6CC7" w:rsidP="00D06B81">
            <w:pPr>
              <w:spacing w:after="0"/>
              <w:rPr>
                <w:rFonts w:eastAsia="Times New Roman"/>
                <w:b/>
                <w:bCs/>
                <w:color w:val="000000"/>
                <w:sz w:val="18"/>
                <w:szCs w:val="18"/>
                <w:lang w:eastAsia="hu-HU"/>
              </w:rPr>
            </w:pPr>
            <w:r w:rsidRPr="00C03731">
              <w:rPr>
                <w:rFonts w:eastAsia="Times New Roman"/>
                <w:b/>
                <w:bCs/>
                <w:color w:val="000000"/>
                <w:sz w:val="18"/>
                <w:szCs w:val="18"/>
                <w:lang w:eastAsia="hu-HU"/>
              </w:rPr>
              <w:t>Szerződésszám:</w:t>
            </w:r>
          </w:p>
        </w:tc>
        <w:tc>
          <w:tcPr>
            <w:tcW w:w="2651" w:type="dxa"/>
            <w:gridSpan w:val="2"/>
            <w:tcBorders>
              <w:top w:val="nil"/>
              <w:left w:val="nil"/>
              <w:bottom w:val="nil"/>
              <w:right w:val="nil"/>
            </w:tcBorders>
            <w:shd w:val="clear" w:color="auto" w:fill="auto"/>
            <w:noWrap/>
            <w:vAlign w:val="bottom"/>
          </w:tcPr>
          <w:p w14:paraId="74C3BAE3" w14:textId="3B04423D" w:rsidR="007B6CC7" w:rsidRPr="00C03731" w:rsidRDefault="007B6CC7" w:rsidP="00D06B81">
            <w:pPr>
              <w:spacing w:after="0"/>
              <w:jc w:val="right"/>
              <w:rPr>
                <w:rFonts w:eastAsia="Times New Roman"/>
                <w:color w:val="000000"/>
                <w:sz w:val="18"/>
                <w:szCs w:val="18"/>
                <w:lang w:eastAsia="hu-HU"/>
              </w:rPr>
            </w:pPr>
            <w:r w:rsidRPr="00C03731">
              <w:rPr>
                <w:rFonts w:eastAsia="Times New Roman"/>
                <w:color w:val="000000"/>
                <w:sz w:val="18"/>
                <w:szCs w:val="18"/>
                <w:lang w:eastAsia="hu-HU"/>
              </w:rPr>
              <w:t>PTE/___________________/2016</w:t>
            </w:r>
          </w:p>
        </w:tc>
        <w:tc>
          <w:tcPr>
            <w:tcW w:w="3148" w:type="dxa"/>
            <w:gridSpan w:val="2"/>
            <w:tcBorders>
              <w:top w:val="nil"/>
              <w:left w:val="nil"/>
              <w:bottom w:val="nil"/>
              <w:right w:val="nil"/>
            </w:tcBorders>
            <w:shd w:val="clear" w:color="auto" w:fill="auto"/>
            <w:noWrap/>
            <w:vAlign w:val="bottom"/>
          </w:tcPr>
          <w:p w14:paraId="13E57F84" w14:textId="77777777" w:rsidR="007B6CC7" w:rsidRPr="00C03731" w:rsidRDefault="007B6CC7" w:rsidP="00D06B81">
            <w:pPr>
              <w:spacing w:after="0"/>
              <w:jc w:val="right"/>
              <w:rPr>
                <w:rFonts w:eastAsia="Times New Roman"/>
                <w:color w:val="000000"/>
                <w:sz w:val="18"/>
                <w:szCs w:val="18"/>
                <w:lang w:eastAsia="hu-HU"/>
              </w:rPr>
            </w:pPr>
          </w:p>
        </w:tc>
        <w:tc>
          <w:tcPr>
            <w:tcW w:w="1997" w:type="dxa"/>
            <w:tcBorders>
              <w:top w:val="nil"/>
              <w:left w:val="nil"/>
              <w:bottom w:val="nil"/>
              <w:right w:val="nil"/>
            </w:tcBorders>
            <w:shd w:val="clear" w:color="auto" w:fill="auto"/>
            <w:noWrap/>
            <w:vAlign w:val="bottom"/>
          </w:tcPr>
          <w:p w14:paraId="6659B7E7" w14:textId="77777777" w:rsidR="007B6CC7" w:rsidRPr="00C03731" w:rsidRDefault="007B6CC7" w:rsidP="00D06B81">
            <w:pPr>
              <w:spacing w:after="0"/>
              <w:jc w:val="right"/>
              <w:rPr>
                <w:rFonts w:ascii="Times New Roman" w:eastAsia="Times New Roman" w:hAnsi="Times New Roman"/>
                <w:sz w:val="18"/>
                <w:szCs w:val="18"/>
                <w:lang w:eastAsia="hu-HU"/>
              </w:rPr>
            </w:pPr>
          </w:p>
        </w:tc>
        <w:tc>
          <w:tcPr>
            <w:tcW w:w="2410" w:type="dxa"/>
            <w:gridSpan w:val="2"/>
            <w:tcBorders>
              <w:top w:val="nil"/>
              <w:left w:val="nil"/>
              <w:bottom w:val="nil"/>
              <w:right w:val="nil"/>
            </w:tcBorders>
            <w:shd w:val="clear" w:color="auto" w:fill="auto"/>
            <w:noWrap/>
            <w:vAlign w:val="bottom"/>
          </w:tcPr>
          <w:p w14:paraId="1AF107AA" w14:textId="77777777" w:rsidR="007B6CC7" w:rsidRPr="00C03731" w:rsidRDefault="007B6CC7" w:rsidP="00D06B81">
            <w:pPr>
              <w:spacing w:after="0"/>
              <w:jc w:val="right"/>
              <w:rPr>
                <w:rFonts w:ascii="Times New Roman" w:eastAsia="Times New Roman" w:hAnsi="Times New Roman"/>
                <w:sz w:val="18"/>
                <w:szCs w:val="18"/>
                <w:lang w:eastAsia="hu-HU"/>
              </w:rPr>
            </w:pPr>
          </w:p>
        </w:tc>
        <w:tc>
          <w:tcPr>
            <w:tcW w:w="2551" w:type="dxa"/>
            <w:gridSpan w:val="2"/>
            <w:tcBorders>
              <w:top w:val="nil"/>
              <w:left w:val="nil"/>
              <w:bottom w:val="nil"/>
              <w:right w:val="nil"/>
            </w:tcBorders>
            <w:shd w:val="clear" w:color="auto" w:fill="auto"/>
            <w:noWrap/>
            <w:vAlign w:val="bottom"/>
          </w:tcPr>
          <w:p w14:paraId="2BBFCA11" w14:textId="77777777" w:rsidR="007B6CC7" w:rsidRPr="00C03731" w:rsidRDefault="007B6CC7" w:rsidP="00D06B81">
            <w:pPr>
              <w:spacing w:after="0"/>
              <w:jc w:val="right"/>
              <w:rPr>
                <w:rFonts w:ascii="Times New Roman" w:eastAsia="Times New Roman" w:hAnsi="Times New Roman"/>
                <w:sz w:val="18"/>
                <w:szCs w:val="18"/>
                <w:lang w:eastAsia="hu-HU"/>
              </w:rPr>
            </w:pPr>
          </w:p>
        </w:tc>
        <w:tc>
          <w:tcPr>
            <w:tcW w:w="840" w:type="dxa"/>
            <w:tcBorders>
              <w:top w:val="nil"/>
              <w:left w:val="nil"/>
              <w:bottom w:val="nil"/>
              <w:right w:val="nil"/>
            </w:tcBorders>
            <w:shd w:val="clear" w:color="auto" w:fill="auto"/>
            <w:noWrap/>
            <w:vAlign w:val="bottom"/>
          </w:tcPr>
          <w:p w14:paraId="77B7C8B0" w14:textId="77777777" w:rsidR="007B6CC7" w:rsidRPr="00C03731" w:rsidRDefault="007B6CC7" w:rsidP="00D06B81">
            <w:pPr>
              <w:spacing w:after="0"/>
              <w:jc w:val="right"/>
              <w:rPr>
                <w:rFonts w:ascii="Times New Roman" w:eastAsia="Times New Roman" w:hAnsi="Times New Roman"/>
                <w:sz w:val="18"/>
                <w:szCs w:val="18"/>
                <w:lang w:eastAsia="hu-HU"/>
              </w:rPr>
            </w:pPr>
          </w:p>
        </w:tc>
      </w:tr>
      <w:tr w:rsidR="007B6CC7" w:rsidRPr="00C03731" w14:paraId="016E0735" w14:textId="77777777" w:rsidTr="0097299E">
        <w:trPr>
          <w:gridBefore w:val="1"/>
          <w:gridAfter w:val="1"/>
          <w:wBefore w:w="65" w:type="dxa"/>
          <w:wAfter w:w="10" w:type="dxa"/>
          <w:trHeight w:val="342"/>
        </w:trPr>
        <w:tc>
          <w:tcPr>
            <w:tcW w:w="277" w:type="dxa"/>
            <w:tcBorders>
              <w:top w:val="nil"/>
              <w:left w:val="nil"/>
              <w:bottom w:val="nil"/>
              <w:right w:val="nil"/>
            </w:tcBorders>
            <w:shd w:val="clear" w:color="auto" w:fill="auto"/>
            <w:noWrap/>
            <w:vAlign w:val="bottom"/>
          </w:tcPr>
          <w:p w14:paraId="3341451B" w14:textId="77777777" w:rsidR="007B6CC7" w:rsidRPr="00C03731" w:rsidRDefault="007B6CC7" w:rsidP="00D06B81">
            <w:pPr>
              <w:spacing w:after="0"/>
              <w:rPr>
                <w:rFonts w:ascii="Times New Roman" w:eastAsia="Times New Roman" w:hAnsi="Times New Roman"/>
                <w:sz w:val="18"/>
                <w:szCs w:val="18"/>
                <w:lang w:eastAsia="hu-HU"/>
              </w:rPr>
            </w:pPr>
          </w:p>
        </w:tc>
        <w:tc>
          <w:tcPr>
            <w:tcW w:w="1708" w:type="dxa"/>
            <w:tcBorders>
              <w:top w:val="nil"/>
              <w:left w:val="nil"/>
              <w:bottom w:val="nil"/>
              <w:right w:val="nil"/>
            </w:tcBorders>
            <w:shd w:val="clear" w:color="auto" w:fill="auto"/>
            <w:noWrap/>
            <w:vAlign w:val="bottom"/>
          </w:tcPr>
          <w:p w14:paraId="6A04F55F" w14:textId="77777777" w:rsidR="007B6CC7" w:rsidRPr="00C03731" w:rsidRDefault="007B6CC7" w:rsidP="00D06B81">
            <w:pPr>
              <w:spacing w:after="0"/>
              <w:jc w:val="right"/>
              <w:rPr>
                <w:rFonts w:ascii="Times New Roman" w:eastAsia="Times New Roman" w:hAnsi="Times New Roman"/>
                <w:sz w:val="18"/>
                <w:szCs w:val="18"/>
                <w:lang w:eastAsia="hu-HU"/>
              </w:rPr>
            </w:pPr>
          </w:p>
        </w:tc>
        <w:tc>
          <w:tcPr>
            <w:tcW w:w="2651" w:type="dxa"/>
            <w:gridSpan w:val="2"/>
            <w:tcBorders>
              <w:top w:val="nil"/>
              <w:left w:val="nil"/>
              <w:bottom w:val="nil"/>
              <w:right w:val="nil"/>
            </w:tcBorders>
            <w:shd w:val="clear" w:color="auto" w:fill="auto"/>
            <w:noWrap/>
            <w:vAlign w:val="bottom"/>
          </w:tcPr>
          <w:p w14:paraId="5B46322C" w14:textId="77777777" w:rsidR="007B6CC7" w:rsidRPr="00C03731" w:rsidRDefault="007B6CC7" w:rsidP="00D06B81">
            <w:pPr>
              <w:spacing w:after="0"/>
              <w:jc w:val="right"/>
              <w:rPr>
                <w:rFonts w:ascii="Times New Roman" w:eastAsia="Times New Roman" w:hAnsi="Times New Roman"/>
                <w:sz w:val="18"/>
                <w:szCs w:val="18"/>
                <w:lang w:eastAsia="hu-HU"/>
              </w:rPr>
            </w:pPr>
          </w:p>
        </w:tc>
        <w:tc>
          <w:tcPr>
            <w:tcW w:w="3148" w:type="dxa"/>
            <w:gridSpan w:val="2"/>
            <w:tcBorders>
              <w:top w:val="nil"/>
              <w:left w:val="nil"/>
              <w:bottom w:val="nil"/>
              <w:right w:val="nil"/>
            </w:tcBorders>
            <w:shd w:val="clear" w:color="auto" w:fill="auto"/>
            <w:noWrap/>
            <w:vAlign w:val="bottom"/>
          </w:tcPr>
          <w:p w14:paraId="2EFFBB12" w14:textId="77777777" w:rsidR="007B6CC7" w:rsidRPr="00C03731" w:rsidRDefault="007B6CC7" w:rsidP="00D06B81">
            <w:pPr>
              <w:spacing w:after="0"/>
              <w:jc w:val="right"/>
              <w:rPr>
                <w:rFonts w:ascii="Times New Roman" w:eastAsia="Times New Roman" w:hAnsi="Times New Roman"/>
                <w:sz w:val="18"/>
                <w:szCs w:val="18"/>
                <w:lang w:eastAsia="hu-HU"/>
              </w:rPr>
            </w:pPr>
          </w:p>
        </w:tc>
        <w:tc>
          <w:tcPr>
            <w:tcW w:w="1997" w:type="dxa"/>
            <w:tcBorders>
              <w:top w:val="nil"/>
              <w:left w:val="nil"/>
              <w:bottom w:val="nil"/>
              <w:right w:val="nil"/>
            </w:tcBorders>
            <w:shd w:val="clear" w:color="auto" w:fill="auto"/>
            <w:noWrap/>
            <w:vAlign w:val="bottom"/>
          </w:tcPr>
          <w:p w14:paraId="23B86966" w14:textId="77777777" w:rsidR="007B6CC7" w:rsidRPr="00C03731" w:rsidRDefault="007B6CC7" w:rsidP="00D06B81">
            <w:pPr>
              <w:spacing w:after="0"/>
              <w:jc w:val="right"/>
              <w:rPr>
                <w:rFonts w:ascii="Times New Roman" w:eastAsia="Times New Roman" w:hAnsi="Times New Roman"/>
                <w:sz w:val="18"/>
                <w:szCs w:val="18"/>
                <w:lang w:eastAsia="hu-HU"/>
              </w:rPr>
            </w:pPr>
          </w:p>
        </w:tc>
        <w:tc>
          <w:tcPr>
            <w:tcW w:w="2410" w:type="dxa"/>
            <w:gridSpan w:val="2"/>
            <w:tcBorders>
              <w:top w:val="nil"/>
              <w:left w:val="nil"/>
              <w:bottom w:val="nil"/>
              <w:right w:val="nil"/>
            </w:tcBorders>
            <w:shd w:val="clear" w:color="auto" w:fill="auto"/>
            <w:noWrap/>
            <w:vAlign w:val="bottom"/>
          </w:tcPr>
          <w:p w14:paraId="74B028F2" w14:textId="77777777" w:rsidR="007B6CC7" w:rsidRPr="00C03731" w:rsidRDefault="007B6CC7" w:rsidP="00D06B81">
            <w:pPr>
              <w:spacing w:after="0"/>
              <w:jc w:val="right"/>
              <w:rPr>
                <w:rFonts w:ascii="Times New Roman" w:eastAsia="Times New Roman" w:hAnsi="Times New Roman"/>
                <w:sz w:val="18"/>
                <w:szCs w:val="18"/>
                <w:lang w:eastAsia="hu-HU"/>
              </w:rPr>
            </w:pPr>
          </w:p>
        </w:tc>
        <w:tc>
          <w:tcPr>
            <w:tcW w:w="2551" w:type="dxa"/>
            <w:gridSpan w:val="2"/>
            <w:tcBorders>
              <w:top w:val="nil"/>
              <w:left w:val="nil"/>
              <w:bottom w:val="nil"/>
              <w:right w:val="nil"/>
            </w:tcBorders>
            <w:shd w:val="clear" w:color="auto" w:fill="auto"/>
            <w:noWrap/>
            <w:vAlign w:val="bottom"/>
          </w:tcPr>
          <w:p w14:paraId="251FC347" w14:textId="77777777" w:rsidR="007B6CC7" w:rsidRPr="00C03731" w:rsidRDefault="007B6CC7" w:rsidP="00D06B81">
            <w:pPr>
              <w:spacing w:after="0"/>
              <w:jc w:val="right"/>
              <w:rPr>
                <w:rFonts w:ascii="Times New Roman" w:eastAsia="Times New Roman" w:hAnsi="Times New Roman"/>
                <w:sz w:val="18"/>
                <w:szCs w:val="18"/>
                <w:lang w:eastAsia="hu-HU"/>
              </w:rPr>
            </w:pPr>
          </w:p>
        </w:tc>
        <w:tc>
          <w:tcPr>
            <w:tcW w:w="840" w:type="dxa"/>
            <w:tcBorders>
              <w:top w:val="nil"/>
              <w:left w:val="nil"/>
              <w:bottom w:val="nil"/>
              <w:right w:val="nil"/>
            </w:tcBorders>
            <w:shd w:val="clear" w:color="auto" w:fill="auto"/>
            <w:noWrap/>
            <w:vAlign w:val="bottom"/>
          </w:tcPr>
          <w:p w14:paraId="4E933BE8" w14:textId="77777777" w:rsidR="007B6CC7" w:rsidRPr="00C03731" w:rsidRDefault="007B6CC7" w:rsidP="00D06B81">
            <w:pPr>
              <w:spacing w:after="0"/>
              <w:jc w:val="right"/>
              <w:rPr>
                <w:rFonts w:ascii="Times New Roman" w:eastAsia="Times New Roman" w:hAnsi="Times New Roman"/>
                <w:sz w:val="18"/>
                <w:szCs w:val="18"/>
                <w:lang w:eastAsia="hu-HU"/>
              </w:rPr>
            </w:pPr>
          </w:p>
        </w:tc>
      </w:tr>
      <w:tr w:rsidR="007B6CC7" w:rsidRPr="00C03731" w14:paraId="179400BB" w14:textId="77777777" w:rsidTr="0097299E">
        <w:trPr>
          <w:gridBefore w:val="1"/>
          <w:gridAfter w:val="1"/>
          <w:wBefore w:w="65" w:type="dxa"/>
          <w:wAfter w:w="10" w:type="dxa"/>
          <w:trHeight w:val="342"/>
        </w:trPr>
        <w:tc>
          <w:tcPr>
            <w:tcW w:w="14742" w:type="dxa"/>
            <w:gridSpan w:val="11"/>
            <w:tcBorders>
              <w:top w:val="nil"/>
              <w:left w:val="nil"/>
              <w:bottom w:val="nil"/>
              <w:right w:val="nil"/>
            </w:tcBorders>
            <w:shd w:val="clear" w:color="auto" w:fill="auto"/>
            <w:noWrap/>
            <w:vAlign w:val="bottom"/>
          </w:tcPr>
          <w:p w14:paraId="75171A26" w14:textId="59470049" w:rsidR="007B6CC7" w:rsidRPr="00C03731" w:rsidRDefault="007B6CC7" w:rsidP="00D06B81">
            <w:pPr>
              <w:spacing w:after="0"/>
              <w:rPr>
                <w:rFonts w:eastAsia="Times New Roman"/>
                <w:color w:val="000000"/>
                <w:sz w:val="18"/>
                <w:szCs w:val="18"/>
                <w:lang w:eastAsia="hu-HU"/>
              </w:rPr>
            </w:pPr>
            <w:r w:rsidRPr="00C03731">
              <w:rPr>
                <w:rFonts w:eastAsia="Times New Roman"/>
                <w:color w:val="000000"/>
                <w:sz w:val="18"/>
                <w:szCs w:val="18"/>
                <w:lang w:eastAsia="hu-HU"/>
              </w:rPr>
              <w:t>Alulírott ______________________ (partner képviselője) a __________________ (partner neve és székhelye) képviselőjeként nyilatkozom, hogy a teljesítés során az alábbi alvállalkozókat vettem igénybe:</w:t>
            </w:r>
          </w:p>
        </w:tc>
        <w:tc>
          <w:tcPr>
            <w:tcW w:w="840" w:type="dxa"/>
            <w:tcBorders>
              <w:top w:val="nil"/>
              <w:left w:val="nil"/>
              <w:bottom w:val="nil"/>
              <w:right w:val="nil"/>
            </w:tcBorders>
            <w:shd w:val="clear" w:color="auto" w:fill="auto"/>
            <w:noWrap/>
            <w:vAlign w:val="bottom"/>
          </w:tcPr>
          <w:p w14:paraId="12530FDB" w14:textId="77777777" w:rsidR="007B6CC7" w:rsidRPr="00C03731" w:rsidRDefault="007B6CC7" w:rsidP="00D06B81">
            <w:pPr>
              <w:spacing w:after="0"/>
              <w:rPr>
                <w:rFonts w:eastAsia="Times New Roman"/>
                <w:color w:val="000000"/>
                <w:sz w:val="18"/>
                <w:szCs w:val="18"/>
                <w:lang w:eastAsia="hu-HU"/>
              </w:rPr>
            </w:pPr>
          </w:p>
        </w:tc>
      </w:tr>
      <w:tr w:rsidR="007B6CC7" w:rsidRPr="00C03731" w14:paraId="7C5F7BD4" w14:textId="77777777" w:rsidTr="0097299E">
        <w:trPr>
          <w:gridBefore w:val="1"/>
          <w:gridAfter w:val="1"/>
          <w:wBefore w:w="65" w:type="dxa"/>
          <w:wAfter w:w="10" w:type="dxa"/>
          <w:trHeight w:val="284"/>
        </w:trPr>
        <w:tc>
          <w:tcPr>
            <w:tcW w:w="27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ECB3F1" w14:textId="2B4F6FBB" w:rsidR="007B6CC7" w:rsidRPr="00C03731" w:rsidRDefault="007B6CC7" w:rsidP="00D06B81">
            <w:pPr>
              <w:spacing w:after="0"/>
              <w:jc w:val="center"/>
              <w:rPr>
                <w:rFonts w:eastAsia="Times New Roman"/>
                <w:b/>
                <w:bCs/>
                <w:color w:val="000000"/>
                <w:sz w:val="18"/>
                <w:szCs w:val="18"/>
                <w:lang w:eastAsia="hu-HU"/>
              </w:rPr>
            </w:pPr>
          </w:p>
        </w:tc>
        <w:tc>
          <w:tcPr>
            <w:tcW w:w="1708" w:type="dxa"/>
            <w:tcBorders>
              <w:top w:val="single" w:sz="4" w:space="0" w:color="auto"/>
              <w:left w:val="nil"/>
              <w:bottom w:val="single" w:sz="4" w:space="0" w:color="auto"/>
              <w:right w:val="single" w:sz="4" w:space="0" w:color="auto"/>
            </w:tcBorders>
            <w:shd w:val="clear" w:color="000000" w:fill="E7E6E6"/>
            <w:noWrap/>
            <w:vAlign w:val="bottom"/>
          </w:tcPr>
          <w:p w14:paraId="4ABFEC42" w14:textId="5C549CDA" w:rsidR="007B6CC7" w:rsidRPr="00C03731" w:rsidRDefault="007B6CC7" w:rsidP="00D06B81">
            <w:pPr>
              <w:spacing w:after="0"/>
              <w:jc w:val="center"/>
              <w:rPr>
                <w:rFonts w:eastAsia="Times New Roman"/>
                <w:b/>
                <w:bCs/>
                <w:color w:val="000000"/>
                <w:sz w:val="18"/>
                <w:szCs w:val="18"/>
                <w:lang w:eastAsia="hu-HU"/>
              </w:rPr>
            </w:pPr>
          </w:p>
        </w:tc>
        <w:tc>
          <w:tcPr>
            <w:tcW w:w="2651" w:type="dxa"/>
            <w:gridSpan w:val="2"/>
            <w:tcBorders>
              <w:top w:val="single" w:sz="4" w:space="0" w:color="auto"/>
              <w:left w:val="nil"/>
              <w:bottom w:val="single" w:sz="4" w:space="0" w:color="auto"/>
              <w:right w:val="single" w:sz="4" w:space="0" w:color="auto"/>
            </w:tcBorders>
            <w:shd w:val="clear" w:color="000000" w:fill="E7E6E6"/>
            <w:noWrap/>
            <w:vAlign w:val="bottom"/>
          </w:tcPr>
          <w:p w14:paraId="3FD7734C" w14:textId="0DFB9C9B" w:rsidR="007B6CC7" w:rsidRPr="00C03731" w:rsidRDefault="007B6CC7" w:rsidP="00D06B81">
            <w:pPr>
              <w:spacing w:after="0"/>
              <w:jc w:val="center"/>
              <w:rPr>
                <w:rFonts w:eastAsia="Times New Roman"/>
                <w:b/>
                <w:bCs/>
                <w:color w:val="000000"/>
                <w:sz w:val="18"/>
                <w:szCs w:val="18"/>
                <w:lang w:eastAsia="hu-HU"/>
              </w:rPr>
            </w:pPr>
          </w:p>
        </w:tc>
        <w:tc>
          <w:tcPr>
            <w:tcW w:w="3148" w:type="dxa"/>
            <w:gridSpan w:val="2"/>
            <w:tcBorders>
              <w:top w:val="single" w:sz="4" w:space="0" w:color="auto"/>
              <w:left w:val="nil"/>
              <w:bottom w:val="single" w:sz="4" w:space="0" w:color="auto"/>
              <w:right w:val="single" w:sz="4" w:space="0" w:color="auto"/>
            </w:tcBorders>
            <w:shd w:val="clear" w:color="000000" w:fill="E7E6E6"/>
            <w:noWrap/>
            <w:vAlign w:val="bottom"/>
          </w:tcPr>
          <w:p w14:paraId="476F03D9" w14:textId="2FE864CD" w:rsidR="007B6CC7" w:rsidRPr="00C03731" w:rsidRDefault="007B6CC7" w:rsidP="00D06B81">
            <w:pPr>
              <w:spacing w:after="0"/>
              <w:jc w:val="center"/>
              <w:rPr>
                <w:rFonts w:eastAsia="Times New Roman"/>
                <w:b/>
                <w:bCs/>
                <w:color w:val="000000"/>
                <w:sz w:val="18"/>
                <w:szCs w:val="18"/>
                <w:lang w:eastAsia="hu-HU"/>
              </w:rPr>
            </w:pPr>
          </w:p>
        </w:tc>
        <w:tc>
          <w:tcPr>
            <w:tcW w:w="1997" w:type="dxa"/>
            <w:tcBorders>
              <w:top w:val="single" w:sz="4" w:space="0" w:color="auto"/>
              <w:left w:val="nil"/>
              <w:bottom w:val="single" w:sz="4" w:space="0" w:color="auto"/>
              <w:right w:val="single" w:sz="4" w:space="0" w:color="auto"/>
            </w:tcBorders>
            <w:shd w:val="clear" w:color="000000" w:fill="E7E6E6"/>
            <w:noWrap/>
            <w:vAlign w:val="bottom"/>
          </w:tcPr>
          <w:p w14:paraId="08F3827D" w14:textId="2A89EF47" w:rsidR="007B6CC7" w:rsidRPr="00C03731" w:rsidRDefault="007B6CC7" w:rsidP="00D06B81">
            <w:pPr>
              <w:spacing w:after="0"/>
              <w:jc w:val="center"/>
              <w:rPr>
                <w:rFonts w:eastAsia="Times New Roman"/>
                <w:b/>
                <w:bCs/>
                <w:color w:val="000000"/>
                <w:sz w:val="18"/>
                <w:szCs w:val="18"/>
                <w:lang w:eastAsia="hu-HU"/>
              </w:rPr>
            </w:pPr>
          </w:p>
        </w:tc>
        <w:tc>
          <w:tcPr>
            <w:tcW w:w="2410" w:type="dxa"/>
            <w:gridSpan w:val="2"/>
            <w:tcBorders>
              <w:top w:val="single" w:sz="4" w:space="0" w:color="auto"/>
              <w:left w:val="nil"/>
              <w:bottom w:val="single" w:sz="4" w:space="0" w:color="auto"/>
              <w:right w:val="single" w:sz="4" w:space="0" w:color="auto"/>
            </w:tcBorders>
            <w:shd w:val="clear" w:color="000000" w:fill="E7E6E6"/>
            <w:noWrap/>
            <w:vAlign w:val="bottom"/>
          </w:tcPr>
          <w:p w14:paraId="00E1A30C" w14:textId="1C670184" w:rsidR="007B6CC7" w:rsidRPr="00C03731" w:rsidRDefault="007B6CC7" w:rsidP="00D06B81">
            <w:pPr>
              <w:spacing w:after="0"/>
              <w:jc w:val="center"/>
              <w:rPr>
                <w:rFonts w:eastAsia="Times New Roman"/>
                <w:b/>
                <w:bCs/>
                <w:color w:val="000000"/>
                <w:sz w:val="18"/>
                <w:szCs w:val="18"/>
                <w:lang w:eastAsia="hu-HU"/>
              </w:rPr>
            </w:pPr>
          </w:p>
        </w:tc>
        <w:tc>
          <w:tcPr>
            <w:tcW w:w="2551" w:type="dxa"/>
            <w:gridSpan w:val="2"/>
            <w:tcBorders>
              <w:top w:val="single" w:sz="4" w:space="0" w:color="auto"/>
              <w:left w:val="nil"/>
              <w:bottom w:val="single" w:sz="4" w:space="0" w:color="auto"/>
              <w:right w:val="single" w:sz="4" w:space="0" w:color="auto"/>
            </w:tcBorders>
            <w:shd w:val="clear" w:color="000000" w:fill="E7E6E6"/>
            <w:noWrap/>
            <w:vAlign w:val="bottom"/>
          </w:tcPr>
          <w:p w14:paraId="6B38A839" w14:textId="74C41B1A" w:rsidR="007B6CC7" w:rsidRPr="00C03731" w:rsidRDefault="007B6CC7" w:rsidP="00D06B81">
            <w:pPr>
              <w:spacing w:after="0"/>
              <w:jc w:val="center"/>
              <w:rPr>
                <w:rFonts w:eastAsia="Times New Roman"/>
                <w:b/>
                <w:bCs/>
                <w:color w:val="000000"/>
                <w:sz w:val="18"/>
                <w:szCs w:val="18"/>
                <w:lang w:eastAsia="hu-HU"/>
              </w:rPr>
            </w:pPr>
          </w:p>
        </w:tc>
        <w:tc>
          <w:tcPr>
            <w:tcW w:w="840" w:type="dxa"/>
            <w:tcBorders>
              <w:top w:val="nil"/>
              <w:left w:val="nil"/>
              <w:bottom w:val="nil"/>
              <w:right w:val="nil"/>
            </w:tcBorders>
            <w:shd w:val="clear" w:color="auto" w:fill="auto"/>
            <w:noWrap/>
            <w:vAlign w:val="bottom"/>
          </w:tcPr>
          <w:p w14:paraId="779A7AA1" w14:textId="77777777" w:rsidR="007B6CC7" w:rsidRPr="00C03731" w:rsidRDefault="007B6CC7" w:rsidP="00D06B81">
            <w:pPr>
              <w:spacing w:after="0"/>
              <w:jc w:val="center"/>
              <w:rPr>
                <w:rFonts w:eastAsia="Times New Roman"/>
                <w:b/>
                <w:bCs/>
                <w:color w:val="000000"/>
                <w:sz w:val="18"/>
                <w:szCs w:val="18"/>
                <w:lang w:eastAsia="hu-HU"/>
              </w:rPr>
            </w:pPr>
          </w:p>
        </w:tc>
      </w:tr>
      <w:tr w:rsidR="007B6CC7" w:rsidRPr="00C03731" w14:paraId="5703CBF1" w14:textId="77777777" w:rsidTr="0097299E">
        <w:trPr>
          <w:gridBefore w:val="1"/>
          <w:gridAfter w:val="1"/>
          <w:wBefore w:w="65" w:type="dxa"/>
          <w:wAfter w:w="10" w:type="dxa"/>
          <w:trHeight w:val="284"/>
        </w:trPr>
        <w:tc>
          <w:tcPr>
            <w:tcW w:w="277" w:type="dxa"/>
            <w:tcBorders>
              <w:top w:val="nil"/>
              <w:left w:val="single" w:sz="4" w:space="0" w:color="auto"/>
              <w:bottom w:val="single" w:sz="4" w:space="0" w:color="auto"/>
              <w:right w:val="single" w:sz="4" w:space="0" w:color="auto"/>
            </w:tcBorders>
            <w:shd w:val="clear" w:color="auto" w:fill="auto"/>
            <w:noWrap/>
            <w:vAlign w:val="bottom"/>
          </w:tcPr>
          <w:p w14:paraId="761E7244" w14:textId="393EAA8F" w:rsidR="007B6CC7" w:rsidRPr="00C03731" w:rsidRDefault="007B6CC7" w:rsidP="00D06B81">
            <w:pPr>
              <w:spacing w:after="0"/>
              <w:rPr>
                <w:rFonts w:eastAsia="Times New Roman"/>
                <w:color w:val="000000"/>
                <w:sz w:val="18"/>
                <w:szCs w:val="18"/>
                <w:lang w:eastAsia="hu-HU"/>
              </w:rPr>
            </w:pPr>
          </w:p>
        </w:tc>
        <w:tc>
          <w:tcPr>
            <w:tcW w:w="1708" w:type="dxa"/>
            <w:tcBorders>
              <w:top w:val="nil"/>
              <w:left w:val="nil"/>
              <w:bottom w:val="single" w:sz="4" w:space="0" w:color="auto"/>
              <w:right w:val="single" w:sz="4" w:space="0" w:color="auto"/>
            </w:tcBorders>
            <w:shd w:val="clear" w:color="auto" w:fill="auto"/>
            <w:noWrap/>
            <w:vAlign w:val="bottom"/>
          </w:tcPr>
          <w:p w14:paraId="09129D75" w14:textId="7B2B7111" w:rsidR="007B6CC7" w:rsidRPr="00C03731" w:rsidRDefault="007B6CC7" w:rsidP="00D06B81">
            <w:pPr>
              <w:spacing w:after="0"/>
              <w:rPr>
                <w:rFonts w:eastAsia="Times New Roman"/>
                <w:color w:val="000000"/>
                <w:sz w:val="18"/>
                <w:szCs w:val="18"/>
                <w:lang w:eastAsia="hu-HU"/>
              </w:rPr>
            </w:pPr>
          </w:p>
        </w:tc>
        <w:tc>
          <w:tcPr>
            <w:tcW w:w="2651" w:type="dxa"/>
            <w:gridSpan w:val="2"/>
            <w:tcBorders>
              <w:top w:val="nil"/>
              <w:left w:val="nil"/>
              <w:bottom w:val="single" w:sz="4" w:space="0" w:color="auto"/>
              <w:right w:val="single" w:sz="4" w:space="0" w:color="auto"/>
            </w:tcBorders>
            <w:shd w:val="clear" w:color="auto" w:fill="auto"/>
            <w:noWrap/>
            <w:vAlign w:val="bottom"/>
          </w:tcPr>
          <w:p w14:paraId="2A2F43A2" w14:textId="55F77DA9" w:rsidR="007B6CC7" w:rsidRPr="00C03731" w:rsidRDefault="007B6CC7" w:rsidP="00D06B81">
            <w:pPr>
              <w:spacing w:after="0"/>
              <w:rPr>
                <w:rFonts w:eastAsia="Times New Roman"/>
                <w:color w:val="000000"/>
                <w:sz w:val="18"/>
                <w:szCs w:val="18"/>
                <w:lang w:eastAsia="hu-HU"/>
              </w:rPr>
            </w:pPr>
          </w:p>
        </w:tc>
        <w:tc>
          <w:tcPr>
            <w:tcW w:w="3148" w:type="dxa"/>
            <w:gridSpan w:val="2"/>
            <w:tcBorders>
              <w:top w:val="nil"/>
              <w:left w:val="nil"/>
              <w:bottom w:val="single" w:sz="4" w:space="0" w:color="auto"/>
              <w:right w:val="single" w:sz="4" w:space="0" w:color="auto"/>
            </w:tcBorders>
            <w:shd w:val="clear" w:color="auto" w:fill="auto"/>
            <w:noWrap/>
            <w:vAlign w:val="bottom"/>
          </w:tcPr>
          <w:p w14:paraId="7242652E" w14:textId="56C7011B" w:rsidR="007B6CC7" w:rsidRPr="00C03731" w:rsidRDefault="007B6CC7" w:rsidP="00D06B81">
            <w:pPr>
              <w:spacing w:after="0"/>
              <w:rPr>
                <w:rFonts w:eastAsia="Times New Roman"/>
                <w:color w:val="000000"/>
                <w:sz w:val="18"/>
                <w:szCs w:val="18"/>
                <w:lang w:eastAsia="hu-HU"/>
              </w:rPr>
            </w:pPr>
          </w:p>
        </w:tc>
        <w:tc>
          <w:tcPr>
            <w:tcW w:w="1997" w:type="dxa"/>
            <w:tcBorders>
              <w:top w:val="nil"/>
              <w:left w:val="nil"/>
              <w:bottom w:val="single" w:sz="4" w:space="0" w:color="auto"/>
              <w:right w:val="single" w:sz="4" w:space="0" w:color="auto"/>
            </w:tcBorders>
            <w:shd w:val="clear" w:color="auto" w:fill="auto"/>
            <w:noWrap/>
            <w:vAlign w:val="bottom"/>
          </w:tcPr>
          <w:p w14:paraId="783092EA" w14:textId="39B2A9B6" w:rsidR="007B6CC7" w:rsidRPr="00C03731" w:rsidRDefault="007B6CC7" w:rsidP="00D06B81">
            <w:pPr>
              <w:spacing w:after="0"/>
              <w:rPr>
                <w:rFonts w:eastAsia="Times New Roman"/>
                <w:color w:val="000000"/>
                <w:sz w:val="18"/>
                <w:szCs w:val="18"/>
                <w:lang w:eastAsia="hu-HU"/>
              </w:rPr>
            </w:pPr>
          </w:p>
        </w:tc>
        <w:tc>
          <w:tcPr>
            <w:tcW w:w="2410" w:type="dxa"/>
            <w:gridSpan w:val="2"/>
            <w:tcBorders>
              <w:top w:val="nil"/>
              <w:left w:val="nil"/>
              <w:bottom w:val="single" w:sz="4" w:space="0" w:color="auto"/>
              <w:right w:val="single" w:sz="4" w:space="0" w:color="auto"/>
            </w:tcBorders>
            <w:shd w:val="clear" w:color="auto" w:fill="auto"/>
            <w:noWrap/>
            <w:vAlign w:val="bottom"/>
          </w:tcPr>
          <w:p w14:paraId="7A8108ED" w14:textId="105B9658" w:rsidR="007B6CC7" w:rsidRPr="00C03731" w:rsidRDefault="007B6CC7" w:rsidP="00D06B81">
            <w:pPr>
              <w:spacing w:after="0"/>
              <w:rPr>
                <w:rFonts w:eastAsia="Times New Roman"/>
                <w:color w:val="000000"/>
                <w:sz w:val="18"/>
                <w:szCs w:val="18"/>
                <w:lang w:eastAsia="hu-HU"/>
              </w:rPr>
            </w:pPr>
          </w:p>
        </w:tc>
        <w:tc>
          <w:tcPr>
            <w:tcW w:w="2551" w:type="dxa"/>
            <w:gridSpan w:val="2"/>
            <w:tcBorders>
              <w:top w:val="nil"/>
              <w:left w:val="nil"/>
              <w:bottom w:val="single" w:sz="4" w:space="0" w:color="auto"/>
              <w:right w:val="single" w:sz="4" w:space="0" w:color="auto"/>
            </w:tcBorders>
            <w:shd w:val="clear" w:color="auto" w:fill="auto"/>
            <w:noWrap/>
            <w:vAlign w:val="bottom"/>
          </w:tcPr>
          <w:p w14:paraId="434057EB" w14:textId="73BB14BE" w:rsidR="007B6CC7" w:rsidRPr="00C03731" w:rsidRDefault="007B6CC7" w:rsidP="00D06B81">
            <w:pPr>
              <w:spacing w:after="0"/>
              <w:rPr>
                <w:rFonts w:eastAsia="Times New Roman"/>
                <w:color w:val="000000"/>
                <w:sz w:val="18"/>
                <w:szCs w:val="18"/>
                <w:lang w:eastAsia="hu-HU"/>
              </w:rPr>
            </w:pPr>
          </w:p>
        </w:tc>
        <w:tc>
          <w:tcPr>
            <w:tcW w:w="840" w:type="dxa"/>
            <w:tcBorders>
              <w:top w:val="nil"/>
              <w:left w:val="nil"/>
              <w:bottom w:val="nil"/>
              <w:right w:val="nil"/>
            </w:tcBorders>
            <w:shd w:val="clear" w:color="auto" w:fill="auto"/>
            <w:noWrap/>
            <w:vAlign w:val="bottom"/>
          </w:tcPr>
          <w:p w14:paraId="1679BAE6" w14:textId="77777777" w:rsidR="007B6CC7" w:rsidRPr="00C03731" w:rsidRDefault="007B6CC7" w:rsidP="00D06B81">
            <w:pPr>
              <w:spacing w:after="0"/>
              <w:rPr>
                <w:rFonts w:eastAsia="Times New Roman"/>
                <w:color w:val="000000"/>
                <w:sz w:val="18"/>
                <w:szCs w:val="18"/>
                <w:lang w:eastAsia="hu-HU"/>
              </w:rPr>
            </w:pPr>
          </w:p>
        </w:tc>
      </w:tr>
      <w:tr w:rsidR="007B6CC7" w:rsidRPr="00C03731" w14:paraId="7065340F" w14:textId="77777777" w:rsidTr="0097299E">
        <w:trPr>
          <w:gridBefore w:val="1"/>
          <w:gridAfter w:val="1"/>
          <w:wBefore w:w="65" w:type="dxa"/>
          <w:wAfter w:w="10" w:type="dxa"/>
          <w:trHeight w:val="284"/>
        </w:trPr>
        <w:tc>
          <w:tcPr>
            <w:tcW w:w="277" w:type="dxa"/>
            <w:tcBorders>
              <w:top w:val="nil"/>
              <w:left w:val="single" w:sz="4" w:space="0" w:color="auto"/>
              <w:bottom w:val="single" w:sz="4" w:space="0" w:color="auto"/>
              <w:right w:val="single" w:sz="4" w:space="0" w:color="auto"/>
            </w:tcBorders>
            <w:shd w:val="clear" w:color="auto" w:fill="auto"/>
            <w:noWrap/>
            <w:vAlign w:val="bottom"/>
          </w:tcPr>
          <w:p w14:paraId="47B3B3D8" w14:textId="1A50DEFA" w:rsidR="007B6CC7" w:rsidRPr="00C03731" w:rsidRDefault="007B6CC7" w:rsidP="00D06B81">
            <w:pPr>
              <w:spacing w:after="0"/>
              <w:rPr>
                <w:rFonts w:eastAsia="Times New Roman"/>
                <w:color w:val="000000"/>
                <w:sz w:val="18"/>
                <w:szCs w:val="18"/>
                <w:lang w:eastAsia="hu-HU"/>
              </w:rPr>
            </w:pPr>
          </w:p>
        </w:tc>
        <w:tc>
          <w:tcPr>
            <w:tcW w:w="1708" w:type="dxa"/>
            <w:tcBorders>
              <w:top w:val="nil"/>
              <w:left w:val="nil"/>
              <w:bottom w:val="single" w:sz="4" w:space="0" w:color="auto"/>
              <w:right w:val="single" w:sz="4" w:space="0" w:color="auto"/>
            </w:tcBorders>
            <w:shd w:val="clear" w:color="auto" w:fill="auto"/>
            <w:noWrap/>
            <w:vAlign w:val="bottom"/>
          </w:tcPr>
          <w:p w14:paraId="54073065" w14:textId="6291EE72" w:rsidR="007B6CC7" w:rsidRPr="00C03731" w:rsidRDefault="007B6CC7" w:rsidP="00D06B81">
            <w:pPr>
              <w:spacing w:after="0"/>
              <w:rPr>
                <w:rFonts w:eastAsia="Times New Roman"/>
                <w:color w:val="000000"/>
                <w:sz w:val="18"/>
                <w:szCs w:val="18"/>
                <w:lang w:eastAsia="hu-HU"/>
              </w:rPr>
            </w:pPr>
          </w:p>
        </w:tc>
        <w:tc>
          <w:tcPr>
            <w:tcW w:w="2651" w:type="dxa"/>
            <w:gridSpan w:val="2"/>
            <w:tcBorders>
              <w:top w:val="nil"/>
              <w:left w:val="nil"/>
              <w:bottom w:val="single" w:sz="4" w:space="0" w:color="auto"/>
              <w:right w:val="single" w:sz="4" w:space="0" w:color="auto"/>
            </w:tcBorders>
            <w:shd w:val="clear" w:color="auto" w:fill="auto"/>
            <w:noWrap/>
            <w:vAlign w:val="bottom"/>
          </w:tcPr>
          <w:p w14:paraId="32D8851C" w14:textId="765EA7AB" w:rsidR="007B6CC7" w:rsidRPr="00C03731" w:rsidRDefault="007B6CC7" w:rsidP="00D06B81">
            <w:pPr>
              <w:spacing w:after="0"/>
              <w:rPr>
                <w:rFonts w:eastAsia="Times New Roman"/>
                <w:color w:val="000000"/>
                <w:sz w:val="18"/>
                <w:szCs w:val="18"/>
                <w:lang w:eastAsia="hu-HU"/>
              </w:rPr>
            </w:pPr>
          </w:p>
        </w:tc>
        <w:tc>
          <w:tcPr>
            <w:tcW w:w="3148" w:type="dxa"/>
            <w:gridSpan w:val="2"/>
            <w:tcBorders>
              <w:top w:val="nil"/>
              <w:left w:val="nil"/>
              <w:bottom w:val="single" w:sz="4" w:space="0" w:color="auto"/>
              <w:right w:val="single" w:sz="4" w:space="0" w:color="auto"/>
            </w:tcBorders>
            <w:shd w:val="clear" w:color="auto" w:fill="auto"/>
            <w:noWrap/>
            <w:vAlign w:val="bottom"/>
          </w:tcPr>
          <w:p w14:paraId="377744A9" w14:textId="05338292" w:rsidR="007B6CC7" w:rsidRPr="00C03731" w:rsidRDefault="007B6CC7" w:rsidP="00D06B81">
            <w:pPr>
              <w:spacing w:after="0"/>
              <w:rPr>
                <w:rFonts w:eastAsia="Times New Roman"/>
                <w:color w:val="000000"/>
                <w:sz w:val="18"/>
                <w:szCs w:val="18"/>
                <w:lang w:eastAsia="hu-HU"/>
              </w:rPr>
            </w:pPr>
          </w:p>
        </w:tc>
        <w:tc>
          <w:tcPr>
            <w:tcW w:w="1997" w:type="dxa"/>
            <w:tcBorders>
              <w:top w:val="nil"/>
              <w:left w:val="nil"/>
              <w:bottom w:val="single" w:sz="4" w:space="0" w:color="auto"/>
              <w:right w:val="single" w:sz="4" w:space="0" w:color="auto"/>
            </w:tcBorders>
            <w:shd w:val="clear" w:color="auto" w:fill="auto"/>
            <w:noWrap/>
            <w:vAlign w:val="bottom"/>
          </w:tcPr>
          <w:p w14:paraId="7591D7CA" w14:textId="159ED38E" w:rsidR="007B6CC7" w:rsidRPr="00C03731" w:rsidRDefault="007B6CC7" w:rsidP="00D06B81">
            <w:pPr>
              <w:spacing w:after="0"/>
              <w:rPr>
                <w:rFonts w:eastAsia="Times New Roman"/>
                <w:color w:val="000000"/>
                <w:sz w:val="18"/>
                <w:szCs w:val="18"/>
                <w:lang w:eastAsia="hu-HU"/>
              </w:rPr>
            </w:pPr>
          </w:p>
        </w:tc>
        <w:tc>
          <w:tcPr>
            <w:tcW w:w="2410" w:type="dxa"/>
            <w:gridSpan w:val="2"/>
            <w:tcBorders>
              <w:top w:val="nil"/>
              <w:left w:val="nil"/>
              <w:bottom w:val="single" w:sz="4" w:space="0" w:color="auto"/>
              <w:right w:val="single" w:sz="4" w:space="0" w:color="auto"/>
            </w:tcBorders>
            <w:shd w:val="clear" w:color="auto" w:fill="auto"/>
            <w:noWrap/>
            <w:vAlign w:val="bottom"/>
          </w:tcPr>
          <w:p w14:paraId="77105CC3" w14:textId="0BA8062D" w:rsidR="007B6CC7" w:rsidRPr="00C03731" w:rsidRDefault="007B6CC7" w:rsidP="00D06B81">
            <w:pPr>
              <w:spacing w:after="0"/>
              <w:rPr>
                <w:rFonts w:eastAsia="Times New Roman"/>
                <w:color w:val="000000"/>
                <w:sz w:val="18"/>
                <w:szCs w:val="18"/>
                <w:lang w:eastAsia="hu-HU"/>
              </w:rPr>
            </w:pPr>
          </w:p>
        </w:tc>
        <w:tc>
          <w:tcPr>
            <w:tcW w:w="2551" w:type="dxa"/>
            <w:gridSpan w:val="2"/>
            <w:tcBorders>
              <w:top w:val="nil"/>
              <w:left w:val="nil"/>
              <w:bottom w:val="single" w:sz="4" w:space="0" w:color="auto"/>
              <w:right w:val="single" w:sz="4" w:space="0" w:color="auto"/>
            </w:tcBorders>
            <w:shd w:val="clear" w:color="auto" w:fill="auto"/>
            <w:noWrap/>
            <w:vAlign w:val="bottom"/>
          </w:tcPr>
          <w:p w14:paraId="49C392C2" w14:textId="65D8236E" w:rsidR="007B6CC7" w:rsidRPr="00C03731" w:rsidRDefault="007B6CC7" w:rsidP="00D06B81">
            <w:pPr>
              <w:spacing w:after="0"/>
              <w:rPr>
                <w:rFonts w:eastAsia="Times New Roman"/>
                <w:color w:val="000000"/>
                <w:sz w:val="18"/>
                <w:szCs w:val="18"/>
                <w:lang w:eastAsia="hu-HU"/>
              </w:rPr>
            </w:pPr>
          </w:p>
        </w:tc>
        <w:tc>
          <w:tcPr>
            <w:tcW w:w="840" w:type="dxa"/>
            <w:tcBorders>
              <w:top w:val="nil"/>
              <w:left w:val="nil"/>
              <w:bottom w:val="nil"/>
              <w:right w:val="nil"/>
            </w:tcBorders>
            <w:shd w:val="clear" w:color="auto" w:fill="auto"/>
            <w:noWrap/>
            <w:vAlign w:val="bottom"/>
          </w:tcPr>
          <w:p w14:paraId="6EE2084C" w14:textId="77777777" w:rsidR="007B6CC7" w:rsidRPr="00C03731" w:rsidRDefault="007B6CC7" w:rsidP="00D06B81">
            <w:pPr>
              <w:spacing w:after="0"/>
              <w:rPr>
                <w:rFonts w:eastAsia="Times New Roman"/>
                <w:color w:val="000000"/>
                <w:sz w:val="18"/>
                <w:szCs w:val="18"/>
                <w:lang w:eastAsia="hu-HU"/>
              </w:rPr>
            </w:pPr>
          </w:p>
        </w:tc>
      </w:tr>
      <w:tr w:rsidR="007B6CC7" w:rsidRPr="00C03731" w14:paraId="68E68C00" w14:textId="77777777" w:rsidTr="0097299E">
        <w:trPr>
          <w:gridBefore w:val="1"/>
          <w:gridAfter w:val="1"/>
          <w:wBefore w:w="65" w:type="dxa"/>
          <w:wAfter w:w="10" w:type="dxa"/>
          <w:trHeight w:val="284"/>
        </w:trPr>
        <w:tc>
          <w:tcPr>
            <w:tcW w:w="277" w:type="dxa"/>
            <w:tcBorders>
              <w:top w:val="nil"/>
              <w:left w:val="single" w:sz="4" w:space="0" w:color="auto"/>
              <w:bottom w:val="single" w:sz="4" w:space="0" w:color="auto"/>
              <w:right w:val="single" w:sz="4" w:space="0" w:color="auto"/>
            </w:tcBorders>
            <w:shd w:val="clear" w:color="auto" w:fill="auto"/>
            <w:noWrap/>
            <w:vAlign w:val="bottom"/>
          </w:tcPr>
          <w:p w14:paraId="758B0561" w14:textId="46AF7E12" w:rsidR="007B6CC7" w:rsidRPr="00C03731" w:rsidRDefault="007B6CC7" w:rsidP="00D06B81">
            <w:pPr>
              <w:spacing w:after="0"/>
              <w:rPr>
                <w:rFonts w:eastAsia="Times New Roman"/>
                <w:color w:val="000000"/>
                <w:sz w:val="18"/>
                <w:szCs w:val="18"/>
                <w:lang w:eastAsia="hu-HU"/>
              </w:rPr>
            </w:pPr>
          </w:p>
        </w:tc>
        <w:tc>
          <w:tcPr>
            <w:tcW w:w="1708" w:type="dxa"/>
            <w:tcBorders>
              <w:top w:val="nil"/>
              <w:left w:val="nil"/>
              <w:bottom w:val="single" w:sz="4" w:space="0" w:color="auto"/>
              <w:right w:val="single" w:sz="4" w:space="0" w:color="auto"/>
            </w:tcBorders>
            <w:shd w:val="clear" w:color="auto" w:fill="auto"/>
            <w:noWrap/>
            <w:vAlign w:val="bottom"/>
          </w:tcPr>
          <w:p w14:paraId="715A43A9" w14:textId="7C34A264" w:rsidR="007B6CC7" w:rsidRPr="00C03731" w:rsidRDefault="007B6CC7" w:rsidP="00D06B81">
            <w:pPr>
              <w:spacing w:after="0"/>
              <w:rPr>
                <w:rFonts w:eastAsia="Times New Roman"/>
                <w:color w:val="000000"/>
                <w:sz w:val="18"/>
                <w:szCs w:val="18"/>
                <w:lang w:eastAsia="hu-HU"/>
              </w:rPr>
            </w:pPr>
          </w:p>
        </w:tc>
        <w:tc>
          <w:tcPr>
            <w:tcW w:w="2651" w:type="dxa"/>
            <w:gridSpan w:val="2"/>
            <w:tcBorders>
              <w:top w:val="nil"/>
              <w:left w:val="nil"/>
              <w:bottom w:val="single" w:sz="4" w:space="0" w:color="auto"/>
              <w:right w:val="single" w:sz="4" w:space="0" w:color="auto"/>
            </w:tcBorders>
            <w:shd w:val="clear" w:color="auto" w:fill="auto"/>
            <w:noWrap/>
            <w:vAlign w:val="bottom"/>
          </w:tcPr>
          <w:p w14:paraId="2EE29A1D" w14:textId="15E98AE6" w:rsidR="007B6CC7" w:rsidRPr="00C03731" w:rsidRDefault="007B6CC7" w:rsidP="00D06B81">
            <w:pPr>
              <w:spacing w:after="0"/>
              <w:rPr>
                <w:rFonts w:eastAsia="Times New Roman"/>
                <w:color w:val="000000"/>
                <w:sz w:val="18"/>
                <w:szCs w:val="18"/>
                <w:lang w:eastAsia="hu-HU"/>
              </w:rPr>
            </w:pPr>
          </w:p>
        </w:tc>
        <w:tc>
          <w:tcPr>
            <w:tcW w:w="3148" w:type="dxa"/>
            <w:gridSpan w:val="2"/>
            <w:tcBorders>
              <w:top w:val="nil"/>
              <w:left w:val="nil"/>
              <w:bottom w:val="single" w:sz="4" w:space="0" w:color="auto"/>
              <w:right w:val="single" w:sz="4" w:space="0" w:color="auto"/>
            </w:tcBorders>
            <w:shd w:val="clear" w:color="auto" w:fill="auto"/>
            <w:noWrap/>
            <w:vAlign w:val="bottom"/>
          </w:tcPr>
          <w:p w14:paraId="463F1DC8" w14:textId="1A6947A4" w:rsidR="007B6CC7" w:rsidRPr="00C03731" w:rsidRDefault="007B6CC7" w:rsidP="00D06B81">
            <w:pPr>
              <w:spacing w:after="0"/>
              <w:rPr>
                <w:rFonts w:eastAsia="Times New Roman"/>
                <w:color w:val="000000"/>
                <w:sz w:val="18"/>
                <w:szCs w:val="18"/>
                <w:lang w:eastAsia="hu-HU"/>
              </w:rPr>
            </w:pPr>
          </w:p>
        </w:tc>
        <w:tc>
          <w:tcPr>
            <w:tcW w:w="1997" w:type="dxa"/>
            <w:tcBorders>
              <w:top w:val="nil"/>
              <w:left w:val="nil"/>
              <w:bottom w:val="single" w:sz="4" w:space="0" w:color="auto"/>
              <w:right w:val="single" w:sz="4" w:space="0" w:color="auto"/>
            </w:tcBorders>
            <w:shd w:val="clear" w:color="auto" w:fill="auto"/>
            <w:noWrap/>
            <w:vAlign w:val="bottom"/>
          </w:tcPr>
          <w:p w14:paraId="7E6653ED" w14:textId="66F85484" w:rsidR="007B6CC7" w:rsidRPr="00C03731" w:rsidRDefault="007B6CC7" w:rsidP="00D06B81">
            <w:pPr>
              <w:spacing w:after="0"/>
              <w:rPr>
                <w:rFonts w:eastAsia="Times New Roman"/>
                <w:color w:val="000000"/>
                <w:sz w:val="18"/>
                <w:szCs w:val="18"/>
                <w:lang w:eastAsia="hu-HU"/>
              </w:rPr>
            </w:pPr>
          </w:p>
        </w:tc>
        <w:tc>
          <w:tcPr>
            <w:tcW w:w="2410" w:type="dxa"/>
            <w:gridSpan w:val="2"/>
            <w:tcBorders>
              <w:top w:val="nil"/>
              <w:left w:val="nil"/>
              <w:bottom w:val="single" w:sz="4" w:space="0" w:color="auto"/>
              <w:right w:val="single" w:sz="4" w:space="0" w:color="auto"/>
            </w:tcBorders>
            <w:shd w:val="clear" w:color="auto" w:fill="auto"/>
            <w:noWrap/>
            <w:vAlign w:val="bottom"/>
          </w:tcPr>
          <w:p w14:paraId="36AE95DF" w14:textId="6D1DFE84" w:rsidR="007B6CC7" w:rsidRPr="00C03731" w:rsidRDefault="007B6CC7" w:rsidP="00D06B81">
            <w:pPr>
              <w:spacing w:after="0"/>
              <w:rPr>
                <w:rFonts w:eastAsia="Times New Roman"/>
                <w:color w:val="000000"/>
                <w:sz w:val="18"/>
                <w:szCs w:val="18"/>
                <w:lang w:eastAsia="hu-HU"/>
              </w:rPr>
            </w:pPr>
          </w:p>
        </w:tc>
        <w:tc>
          <w:tcPr>
            <w:tcW w:w="2551" w:type="dxa"/>
            <w:gridSpan w:val="2"/>
            <w:tcBorders>
              <w:top w:val="nil"/>
              <w:left w:val="nil"/>
              <w:bottom w:val="single" w:sz="4" w:space="0" w:color="auto"/>
              <w:right w:val="single" w:sz="4" w:space="0" w:color="auto"/>
            </w:tcBorders>
            <w:shd w:val="clear" w:color="auto" w:fill="auto"/>
            <w:noWrap/>
            <w:vAlign w:val="bottom"/>
          </w:tcPr>
          <w:p w14:paraId="62B85FB4" w14:textId="646BFF00" w:rsidR="007B6CC7" w:rsidRPr="00C03731" w:rsidRDefault="007B6CC7" w:rsidP="00D06B81">
            <w:pPr>
              <w:spacing w:after="0"/>
              <w:rPr>
                <w:rFonts w:eastAsia="Times New Roman"/>
                <w:color w:val="000000"/>
                <w:sz w:val="18"/>
                <w:szCs w:val="18"/>
                <w:lang w:eastAsia="hu-HU"/>
              </w:rPr>
            </w:pPr>
          </w:p>
        </w:tc>
        <w:tc>
          <w:tcPr>
            <w:tcW w:w="840" w:type="dxa"/>
            <w:tcBorders>
              <w:top w:val="nil"/>
              <w:left w:val="nil"/>
              <w:bottom w:val="nil"/>
              <w:right w:val="nil"/>
            </w:tcBorders>
            <w:shd w:val="clear" w:color="auto" w:fill="auto"/>
            <w:noWrap/>
            <w:vAlign w:val="bottom"/>
          </w:tcPr>
          <w:p w14:paraId="563C7879" w14:textId="77777777" w:rsidR="007B6CC7" w:rsidRPr="00C03731" w:rsidRDefault="007B6CC7" w:rsidP="00D06B81">
            <w:pPr>
              <w:spacing w:after="0"/>
              <w:rPr>
                <w:rFonts w:eastAsia="Times New Roman"/>
                <w:color w:val="000000"/>
                <w:sz w:val="18"/>
                <w:szCs w:val="18"/>
                <w:lang w:eastAsia="hu-HU"/>
              </w:rPr>
            </w:pPr>
          </w:p>
        </w:tc>
      </w:tr>
      <w:tr w:rsidR="007B6CC7" w:rsidRPr="00C03731" w14:paraId="57034DFF" w14:textId="77777777" w:rsidTr="0097299E">
        <w:trPr>
          <w:gridBefore w:val="1"/>
          <w:gridAfter w:val="1"/>
          <w:wBefore w:w="65" w:type="dxa"/>
          <w:wAfter w:w="10" w:type="dxa"/>
          <w:trHeight w:val="284"/>
        </w:trPr>
        <w:tc>
          <w:tcPr>
            <w:tcW w:w="277" w:type="dxa"/>
            <w:tcBorders>
              <w:top w:val="nil"/>
              <w:left w:val="single" w:sz="4" w:space="0" w:color="auto"/>
              <w:bottom w:val="single" w:sz="4" w:space="0" w:color="auto"/>
              <w:right w:val="single" w:sz="4" w:space="0" w:color="auto"/>
            </w:tcBorders>
            <w:shd w:val="clear" w:color="auto" w:fill="auto"/>
            <w:noWrap/>
            <w:vAlign w:val="bottom"/>
          </w:tcPr>
          <w:p w14:paraId="6F95D83B" w14:textId="08667D86" w:rsidR="007B6CC7" w:rsidRPr="00C03731" w:rsidRDefault="007B6CC7" w:rsidP="00D06B81">
            <w:pPr>
              <w:spacing w:after="0"/>
              <w:rPr>
                <w:rFonts w:eastAsia="Times New Roman"/>
                <w:color w:val="000000"/>
                <w:sz w:val="18"/>
                <w:szCs w:val="18"/>
                <w:lang w:eastAsia="hu-HU"/>
              </w:rPr>
            </w:pPr>
          </w:p>
        </w:tc>
        <w:tc>
          <w:tcPr>
            <w:tcW w:w="1708" w:type="dxa"/>
            <w:tcBorders>
              <w:top w:val="nil"/>
              <w:left w:val="nil"/>
              <w:bottom w:val="single" w:sz="4" w:space="0" w:color="auto"/>
              <w:right w:val="single" w:sz="4" w:space="0" w:color="auto"/>
            </w:tcBorders>
            <w:shd w:val="clear" w:color="auto" w:fill="auto"/>
            <w:noWrap/>
            <w:vAlign w:val="bottom"/>
          </w:tcPr>
          <w:p w14:paraId="62952F6A" w14:textId="7B6D22ED" w:rsidR="007B6CC7" w:rsidRPr="00C03731" w:rsidRDefault="007B6CC7" w:rsidP="00D06B81">
            <w:pPr>
              <w:spacing w:after="0"/>
              <w:rPr>
                <w:rFonts w:eastAsia="Times New Roman"/>
                <w:color w:val="000000"/>
                <w:sz w:val="18"/>
                <w:szCs w:val="18"/>
                <w:lang w:eastAsia="hu-HU"/>
              </w:rPr>
            </w:pPr>
          </w:p>
        </w:tc>
        <w:tc>
          <w:tcPr>
            <w:tcW w:w="2651" w:type="dxa"/>
            <w:gridSpan w:val="2"/>
            <w:tcBorders>
              <w:top w:val="nil"/>
              <w:left w:val="nil"/>
              <w:bottom w:val="single" w:sz="4" w:space="0" w:color="auto"/>
              <w:right w:val="single" w:sz="4" w:space="0" w:color="auto"/>
            </w:tcBorders>
            <w:shd w:val="clear" w:color="auto" w:fill="auto"/>
            <w:noWrap/>
            <w:vAlign w:val="bottom"/>
          </w:tcPr>
          <w:p w14:paraId="1048E993" w14:textId="3CC0E04F" w:rsidR="007B6CC7" w:rsidRPr="00C03731" w:rsidRDefault="007B6CC7" w:rsidP="00D06B81">
            <w:pPr>
              <w:spacing w:after="0"/>
              <w:rPr>
                <w:rFonts w:eastAsia="Times New Roman"/>
                <w:color w:val="000000"/>
                <w:sz w:val="18"/>
                <w:szCs w:val="18"/>
                <w:lang w:eastAsia="hu-HU"/>
              </w:rPr>
            </w:pPr>
          </w:p>
        </w:tc>
        <w:tc>
          <w:tcPr>
            <w:tcW w:w="3148" w:type="dxa"/>
            <w:gridSpan w:val="2"/>
            <w:tcBorders>
              <w:top w:val="nil"/>
              <w:left w:val="nil"/>
              <w:bottom w:val="single" w:sz="4" w:space="0" w:color="auto"/>
              <w:right w:val="single" w:sz="4" w:space="0" w:color="auto"/>
            </w:tcBorders>
            <w:shd w:val="clear" w:color="auto" w:fill="auto"/>
            <w:noWrap/>
            <w:vAlign w:val="bottom"/>
          </w:tcPr>
          <w:p w14:paraId="58356DBD" w14:textId="44E3E9F2" w:rsidR="007B6CC7" w:rsidRPr="00C03731" w:rsidRDefault="007B6CC7" w:rsidP="00D06B81">
            <w:pPr>
              <w:spacing w:after="0"/>
              <w:rPr>
                <w:rFonts w:eastAsia="Times New Roman"/>
                <w:color w:val="000000"/>
                <w:sz w:val="18"/>
                <w:szCs w:val="18"/>
                <w:lang w:eastAsia="hu-HU"/>
              </w:rPr>
            </w:pPr>
          </w:p>
        </w:tc>
        <w:tc>
          <w:tcPr>
            <w:tcW w:w="1997" w:type="dxa"/>
            <w:tcBorders>
              <w:top w:val="nil"/>
              <w:left w:val="nil"/>
              <w:bottom w:val="single" w:sz="4" w:space="0" w:color="auto"/>
              <w:right w:val="single" w:sz="4" w:space="0" w:color="auto"/>
            </w:tcBorders>
            <w:shd w:val="clear" w:color="auto" w:fill="auto"/>
            <w:noWrap/>
            <w:vAlign w:val="bottom"/>
          </w:tcPr>
          <w:p w14:paraId="14BFD47D" w14:textId="1D33301D" w:rsidR="007B6CC7" w:rsidRPr="00C03731" w:rsidRDefault="007B6CC7" w:rsidP="00D06B81">
            <w:pPr>
              <w:spacing w:after="0"/>
              <w:rPr>
                <w:rFonts w:eastAsia="Times New Roman"/>
                <w:color w:val="000000"/>
                <w:sz w:val="18"/>
                <w:szCs w:val="18"/>
                <w:lang w:eastAsia="hu-HU"/>
              </w:rPr>
            </w:pPr>
          </w:p>
        </w:tc>
        <w:tc>
          <w:tcPr>
            <w:tcW w:w="2410" w:type="dxa"/>
            <w:gridSpan w:val="2"/>
            <w:tcBorders>
              <w:top w:val="nil"/>
              <w:left w:val="nil"/>
              <w:bottom w:val="single" w:sz="4" w:space="0" w:color="auto"/>
              <w:right w:val="single" w:sz="4" w:space="0" w:color="auto"/>
            </w:tcBorders>
            <w:shd w:val="clear" w:color="auto" w:fill="auto"/>
            <w:noWrap/>
            <w:vAlign w:val="bottom"/>
          </w:tcPr>
          <w:p w14:paraId="1E47774F" w14:textId="0337AF3E" w:rsidR="007B6CC7" w:rsidRPr="00C03731" w:rsidRDefault="007B6CC7" w:rsidP="00D06B81">
            <w:pPr>
              <w:spacing w:after="0"/>
              <w:rPr>
                <w:rFonts w:eastAsia="Times New Roman"/>
                <w:color w:val="000000"/>
                <w:sz w:val="18"/>
                <w:szCs w:val="18"/>
                <w:lang w:eastAsia="hu-HU"/>
              </w:rPr>
            </w:pPr>
          </w:p>
        </w:tc>
        <w:tc>
          <w:tcPr>
            <w:tcW w:w="2551" w:type="dxa"/>
            <w:gridSpan w:val="2"/>
            <w:tcBorders>
              <w:top w:val="nil"/>
              <w:left w:val="nil"/>
              <w:bottom w:val="single" w:sz="4" w:space="0" w:color="auto"/>
              <w:right w:val="single" w:sz="4" w:space="0" w:color="auto"/>
            </w:tcBorders>
            <w:shd w:val="clear" w:color="auto" w:fill="auto"/>
            <w:noWrap/>
            <w:vAlign w:val="bottom"/>
          </w:tcPr>
          <w:p w14:paraId="36B8D882" w14:textId="618E0030" w:rsidR="007B6CC7" w:rsidRPr="00C03731" w:rsidRDefault="007B6CC7" w:rsidP="00D06B81">
            <w:pPr>
              <w:spacing w:after="0"/>
              <w:rPr>
                <w:rFonts w:eastAsia="Times New Roman"/>
                <w:color w:val="000000"/>
                <w:sz w:val="18"/>
                <w:szCs w:val="18"/>
                <w:lang w:eastAsia="hu-HU"/>
              </w:rPr>
            </w:pPr>
          </w:p>
        </w:tc>
        <w:tc>
          <w:tcPr>
            <w:tcW w:w="840" w:type="dxa"/>
            <w:tcBorders>
              <w:top w:val="nil"/>
              <w:left w:val="nil"/>
              <w:bottom w:val="nil"/>
              <w:right w:val="nil"/>
            </w:tcBorders>
            <w:shd w:val="clear" w:color="auto" w:fill="auto"/>
            <w:noWrap/>
            <w:vAlign w:val="bottom"/>
          </w:tcPr>
          <w:p w14:paraId="6C56BFA7" w14:textId="77777777" w:rsidR="007B6CC7" w:rsidRPr="00C03731" w:rsidRDefault="007B6CC7" w:rsidP="00D06B81">
            <w:pPr>
              <w:spacing w:after="0"/>
              <w:rPr>
                <w:rFonts w:eastAsia="Times New Roman"/>
                <w:color w:val="000000"/>
                <w:sz w:val="18"/>
                <w:szCs w:val="18"/>
                <w:lang w:eastAsia="hu-HU"/>
              </w:rPr>
            </w:pPr>
          </w:p>
        </w:tc>
      </w:tr>
      <w:tr w:rsidR="007B6CC7" w:rsidRPr="00C03731" w14:paraId="4CBE83B6" w14:textId="77777777" w:rsidTr="0097299E">
        <w:trPr>
          <w:gridBefore w:val="1"/>
          <w:gridAfter w:val="1"/>
          <w:wBefore w:w="65" w:type="dxa"/>
          <w:wAfter w:w="10" w:type="dxa"/>
          <w:trHeight w:val="284"/>
        </w:trPr>
        <w:tc>
          <w:tcPr>
            <w:tcW w:w="277" w:type="dxa"/>
            <w:tcBorders>
              <w:top w:val="nil"/>
              <w:left w:val="single" w:sz="4" w:space="0" w:color="auto"/>
              <w:bottom w:val="single" w:sz="4" w:space="0" w:color="auto"/>
              <w:right w:val="single" w:sz="4" w:space="0" w:color="auto"/>
            </w:tcBorders>
            <w:shd w:val="clear" w:color="auto" w:fill="auto"/>
            <w:noWrap/>
            <w:vAlign w:val="bottom"/>
          </w:tcPr>
          <w:p w14:paraId="34D411DE" w14:textId="26BDD1D8" w:rsidR="007B6CC7" w:rsidRPr="00C03731" w:rsidRDefault="007B6CC7" w:rsidP="00D06B81">
            <w:pPr>
              <w:spacing w:after="0"/>
              <w:rPr>
                <w:rFonts w:eastAsia="Times New Roman"/>
                <w:color w:val="000000"/>
                <w:sz w:val="18"/>
                <w:szCs w:val="18"/>
                <w:lang w:eastAsia="hu-HU"/>
              </w:rPr>
            </w:pPr>
          </w:p>
        </w:tc>
        <w:tc>
          <w:tcPr>
            <w:tcW w:w="1708" w:type="dxa"/>
            <w:tcBorders>
              <w:top w:val="nil"/>
              <w:left w:val="nil"/>
              <w:bottom w:val="single" w:sz="4" w:space="0" w:color="auto"/>
              <w:right w:val="single" w:sz="4" w:space="0" w:color="auto"/>
            </w:tcBorders>
            <w:shd w:val="clear" w:color="auto" w:fill="auto"/>
            <w:noWrap/>
            <w:vAlign w:val="bottom"/>
          </w:tcPr>
          <w:p w14:paraId="46BE5082" w14:textId="029809A9" w:rsidR="007B6CC7" w:rsidRPr="00C03731" w:rsidRDefault="007B6CC7" w:rsidP="00D06B81">
            <w:pPr>
              <w:spacing w:after="0"/>
              <w:rPr>
                <w:rFonts w:eastAsia="Times New Roman"/>
                <w:color w:val="000000"/>
                <w:sz w:val="18"/>
                <w:szCs w:val="18"/>
                <w:lang w:eastAsia="hu-HU"/>
              </w:rPr>
            </w:pPr>
          </w:p>
        </w:tc>
        <w:tc>
          <w:tcPr>
            <w:tcW w:w="2651" w:type="dxa"/>
            <w:gridSpan w:val="2"/>
            <w:tcBorders>
              <w:top w:val="nil"/>
              <w:left w:val="nil"/>
              <w:bottom w:val="single" w:sz="4" w:space="0" w:color="auto"/>
              <w:right w:val="single" w:sz="4" w:space="0" w:color="auto"/>
            </w:tcBorders>
            <w:shd w:val="clear" w:color="auto" w:fill="auto"/>
            <w:noWrap/>
            <w:vAlign w:val="bottom"/>
          </w:tcPr>
          <w:p w14:paraId="0E23636C" w14:textId="5294E3BC" w:rsidR="007B6CC7" w:rsidRPr="00C03731" w:rsidRDefault="007B6CC7" w:rsidP="00D06B81">
            <w:pPr>
              <w:spacing w:after="0"/>
              <w:rPr>
                <w:rFonts w:eastAsia="Times New Roman"/>
                <w:color w:val="000000"/>
                <w:sz w:val="18"/>
                <w:szCs w:val="18"/>
                <w:lang w:eastAsia="hu-HU"/>
              </w:rPr>
            </w:pPr>
          </w:p>
        </w:tc>
        <w:tc>
          <w:tcPr>
            <w:tcW w:w="3148" w:type="dxa"/>
            <w:gridSpan w:val="2"/>
            <w:tcBorders>
              <w:top w:val="nil"/>
              <w:left w:val="nil"/>
              <w:bottom w:val="single" w:sz="4" w:space="0" w:color="auto"/>
              <w:right w:val="single" w:sz="4" w:space="0" w:color="auto"/>
            </w:tcBorders>
            <w:shd w:val="clear" w:color="auto" w:fill="auto"/>
            <w:noWrap/>
            <w:vAlign w:val="bottom"/>
          </w:tcPr>
          <w:p w14:paraId="7EA9D1B0" w14:textId="5410538A" w:rsidR="007B6CC7" w:rsidRPr="00C03731" w:rsidRDefault="007B6CC7" w:rsidP="00D06B81">
            <w:pPr>
              <w:spacing w:after="0"/>
              <w:rPr>
                <w:rFonts w:eastAsia="Times New Roman"/>
                <w:color w:val="000000"/>
                <w:sz w:val="18"/>
                <w:szCs w:val="18"/>
                <w:lang w:eastAsia="hu-HU"/>
              </w:rPr>
            </w:pPr>
          </w:p>
        </w:tc>
        <w:tc>
          <w:tcPr>
            <w:tcW w:w="1997" w:type="dxa"/>
            <w:tcBorders>
              <w:top w:val="nil"/>
              <w:left w:val="nil"/>
              <w:bottom w:val="single" w:sz="4" w:space="0" w:color="auto"/>
              <w:right w:val="single" w:sz="4" w:space="0" w:color="auto"/>
            </w:tcBorders>
            <w:shd w:val="clear" w:color="auto" w:fill="auto"/>
            <w:noWrap/>
            <w:vAlign w:val="bottom"/>
          </w:tcPr>
          <w:p w14:paraId="53DE5AA0" w14:textId="3A1651FB" w:rsidR="007B6CC7" w:rsidRPr="00C03731" w:rsidRDefault="007B6CC7" w:rsidP="00D06B81">
            <w:pPr>
              <w:spacing w:after="0"/>
              <w:rPr>
                <w:rFonts w:eastAsia="Times New Roman"/>
                <w:color w:val="000000"/>
                <w:sz w:val="18"/>
                <w:szCs w:val="18"/>
                <w:lang w:eastAsia="hu-HU"/>
              </w:rPr>
            </w:pPr>
          </w:p>
        </w:tc>
        <w:tc>
          <w:tcPr>
            <w:tcW w:w="2410" w:type="dxa"/>
            <w:gridSpan w:val="2"/>
            <w:tcBorders>
              <w:top w:val="nil"/>
              <w:left w:val="nil"/>
              <w:bottom w:val="single" w:sz="4" w:space="0" w:color="auto"/>
              <w:right w:val="single" w:sz="4" w:space="0" w:color="auto"/>
            </w:tcBorders>
            <w:shd w:val="clear" w:color="auto" w:fill="auto"/>
            <w:noWrap/>
            <w:vAlign w:val="bottom"/>
          </w:tcPr>
          <w:p w14:paraId="1447988D" w14:textId="042D5577" w:rsidR="007B6CC7" w:rsidRPr="00C03731" w:rsidRDefault="007B6CC7" w:rsidP="00D06B81">
            <w:pPr>
              <w:spacing w:after="0"/>
              <w:rPr>
                <w:rFonts w:eastAsia="Times New Roman"/>
                <w:color w:val="000000"/>
                <w:sz w:val="18"/>
                <w:szCs w:val="18"/>
                <w:lang w:eastAsia="hu-HU"/>
              </w:rPr>
            </w:pPr>
          </w:p>
        </w:tc>
        <w:tc>
          <w:tcPr>
            <w:tcW w:w="2551" w:type="dxa"/>
            <w:gridSpan w:val="2"/>
            <w:tcBorders>
              <w:top w:val="nil"/>
              <w:left w:val="nil"/>
              <w:bottom w:val="single" w:sz="4" w:space="0" w:color="auto"/>
              <w:right w:val="single" w:sz="4" w:space="0" w:color="auto"/>
            </w:tcBorders>
            <w:shd w:val="clear" w:color="auto" w:fill="auto"/>
            <w:noWrap/>
            <w:vAlign w:val="bottom"/>
          </w:tcPr>
          <w:p w14:paraId="19B40655" w14:textId="682430EF" w:rsidR="007B6CC7" w:rsidRPr="00C03731" w:rsidRDefault="007B6CC7" w:rsidP="00D06B81">
            <w:pPr>
              <w:spacing w:after="0"/>
              <w:rPr>
                <w:rFonts w:eastAsia="Times New Roman"/>
                <w:color w:val="000000"/>
                <w:sz w:val="18"/>
                <w:szCs w:val="18"/>
                <w:lang w:eastAsia="hu-HU"/>
              </w:rPr>
            </w:pPr>
          </w:p>
        </w:tc>
        <w:tc>
          <w:tcPr>
            <w:tcW w:w="840" w:type="dxa"/>
            <w:tcBorders>
              <w:top w:val="nil"/>
              <w:left w:val="nil"/>
              <w:bottom w:val="nil"/>
              <w:right w:val="nil"/>
            </w:tcBorders>
            <w:shd w:val="clear" w:color="auto" w:fill="auto"/>
            <w:noWrap/>
            <w:vAlign w:val="bottom"/>
          </w:tcPr>
          <w:p w14:paraId="2A63ABB2" w14:textId="77777777" w:rsidR="007B6CC7" w:rsidRPr="00C03731" w:rsidRDefault="007B6CC7" w:rsidP="00D06B81">
            <w:pPr>
              <w:spacing w:after="0"/>
              <w:rPr>
                <w:rFonts w:eastAsia="Times New Roman"/>
                <w:color w:val="000000"/>
                <w:sz w:val="18"/>
                <w:szCs w:val="18"/>
                <w:lang w:eastAsia="hu-HU"/>
              </w:rPr>
            </w:pPr>
          </w:p>
        </w:tc>
      </w:tr>
      <w:tr w:rsidR="007B6CC7" w:rsidRPr="00C03731" w14:paraId="238B8242" w14:textId="77777777" w:rsidTr="0097299E">
        <w:trPr>
          <w:gridBefore w:val="1"/>
          <w:gridAfter w:val="1"/>
          <w:wBefore w:w="65" w:type="dxa"/>
          <w:wAfter w:w="10" w:type="dxa"/>
          <w:trHeight w:val="284"/>
        </w:trPr>
        <w:tc>
          <w:tcPr>
            <w:tcW w:w="277" w:type="dxa"/>
            <w:tcBorders>
              <w:top w:val="nil"/>
              <w:left w:val="single" w:sz="4" w:space="0" w:color="auto"/>
              <w:bottom w:val="single" w:sz="4" w:space="0" w:color="auto"/>
              <w:right w:val="single" w:sz="4" w:space="0" w:color="auto"/>
            </w:tcBorders>
            <w:shd w:val="clear" w:color="auto" w:fill="auto"/>
            <w:noWrap/>
            <w:vAlign w:val="bottom"/>
          </w:tcPr>
          <w:p w14:paraId="43CFB1DC" w14:textId="70AD9B5A" w:rsidR="007B6CC7" w:rsidRPr="00C03731" w:rsidRDefault="007B6CC7" w:rsidP="00D06B81">
            <w:pPr>
              <w:spacing w:after="0"/>
              <w:rPr>
                <w:rFonts w:eastAsia="Times New Roman"/>
                <w:color w:val="000000"/>
                <w:sz w:val="18"/>
                <w:szCs w:val="18"/>
                <w:lang w:eastAsia="hu-HU"/>
              </w:rPr>
            </w:pPr>
          </w:p>
        </w:tc>
        <w:tc>
          <w:tcPr>
            <w:tcW w:w="1708" w:type="dxa"/>
            <w:tcBorders>
              <w:top w:val="nil"/>
              <w:left w:val="nil"/>
              <w:bottom w:val="single" w:sz="4" w:space="0" w:color="auto"/>
              <w:right w:val="single" w:sz="4" w:space="0" w:color="auto"/>
            </w:tcBorders>
            <w:shd w:val="clear" w:color="auto" w:fill="auto"/>
            <w:noWrap/>
            <w:vAlign w:val="bottom"/>
          </w:tcPr>
          <w:p w14:paraId="11E72F79" w14:textId="48D052C0" w:rsidR="007B6CC7" w:rsidRPr="00C03731" w:rsidRDefault="007B6CC7" w:rsidP="00D06B81">
            <w:pPr>
              <w:spacing w:after="0"/>
              <w:rPr>
                <w:rFonts w:eastAsia="Times New Roman"/>
                <w:color w:val="000000"/>
                <w:sz w:val="18"/>
                <w:szCs w:val="18"/>
                <w:lang w:eastAsia="hu-HU"/>
              </w:rPr>
            </w:pPr>
          </w:p>
        </w:tc>
        <w:tc>
          <w:tcPr>
            <w:tcW w:w="2651" w:type="dxa"/>
            <w:gridSpan w:val="2"/>
            <w:tcBorders>
              <w:top w:val="nil"/>
              <w:left w:val="nil"/>
              <w:bottom w:val="single" w:sz="4" w:space="0" w:color="auto"/>
              <w:right w:val="single" w:sz="4" w:space="0" w:color="auto"/>
            </w:tcBorders>
            <w:shd w:val="clear" w:color="auto" w:fill="auto"/>
            <w:noWrap/>
            <w:vAlign w:val="bottom"/>
          </w:tcPr>
          <w:p w14:paraId="6D14F3AB" w14:textId="035385BA" w:rsidR="007B6CC7" w:rsidRPr="00C03731" w:rsidRDefault="007B6CC7" w:rsidP="00D06B81">
            <w:pPr>
              <w:spacing w:after="0"/>
              <w:rPr>
                <w:rFonts w:eastAsia="Times New Roman"/>
                <w:color w:val="000000"/>
                <w:sz w:val="18"/>
                <w:szCs w:val="18"/>
                <w:lang w:eastAsia="hu-HU"/>
              </w:rPr>
            </w:pPr>
          </w:p>
        </w:tc>
        <w:tc>
          <w:tcPr>
            <w:tcW w:w="3148" w:type="dxa"/>
            <w:gridSpan w:val="2"/>
            <w:tcBorders>
              <w:top w:val="nil"/>
              <w:left w:val="nil"/>
              <w:bottom w:val="single" w:sz="4" w:space="0" w:color="auto"/>
              <w:right w:val="single" w:sz="4" w:space="0" w:color="auto"/>
            </w:tcBorders>
            <w:shd w:val="clear" w:color="auto" w:fill="auto"/>
            <w:noWrap/>
            <w:vAlign w:val="bottom"/>
          </w:tcPr>
          <w:p w14:paraId="57D4E899" w14:textId="5637CBC5" w:rsidR="007B6CC7" w:rsidRPr="00C03731" w:rsidRDefault="007B6CC7" w:rsidP="00D06B81">
            <w:pPr>
              <w:spacing w:after="0"/>
              <w:rPr>
                <w:rFonts w:eastAsia="Times New Roman"/>
                <w:color w:val="000000"/>
                <w:sz w:val="18"/>
                <w:szCs w:val="18"/>
                <w:lang w:eastAsia="hu-HU"/>
              </w:rPr>
            </w:pPr>
          </w:p>
        </w:tc>
        <w:tc>
          <w:tcPr>
            <w:tcW w:w="1997" w:type="dxa"/>
            <w:tcBorders>
              <w:top w:val="nil"/>
              <w:left w:val="nil"/>
              <w:bottom w:val="single" w:sz="4" w:space="0" w:color="auto"/>
              <w:right w:val="single" w:sz="4" w:space="0" w:color="auto"/>
            </w:tcBorders>
            <w:shd w:val="clear" w:color="auto" w:fill="auto"/>
            <w:noWrap/>
            <w:vAlign w:val="bottom"/>
          </w:tcPr>
          <w:p w14:paraId="1DEC0AA1" w14:textId="65475794" w:rsidR="007B6CC7" w:rsidRPr="00C03731" w:rsidRDefault="007B6CC7" w:rsidP="00D06B81">
            <w:pPr>
              <w:spacing w:after="0"/>
              <w:rPr>
                <w:rFonts w:eastAsia="Times New Roman"/>
                <w:color w:val="000000"/>
                <w:sz w:val="18"/>
                <w:szCs w:val="18"/>
                <w:lang w:eastAsia="hu-HU"/>
              </w:rPr>
            </w:pPr>
          </w:p>
        </w:tc>
        <w:tc>
          <w:tcPr>
            <w:tcW w:w="2410" w:type="dxa"/>
            <w:gridSpan w:val="2"/>
            <w:tcBorders>
              <w:top w:val="nil"/>
              <w:left w:val="nil"/>
              <w:bottom w:val="single" w:sz="4" w:space="0" w:color="auto"/>
              <w:right w:val="single" w:sz="4" w:space="0" w:color="auto"/>
            </w:tcBorders>
            <w:shd w:val="clear" w:color="auto" w:fill="auto"/>
            <w:noWrap/>
            <w:vAlign w:val="bottom"/>
          </w:tcPr>
          <w:p w14:paraId="03607C30" w14:textId="767AD387" w:rsidR="007B6CC7" w:rsidRPr="00C03731" w:rsidRDefault="007B6CC7" w:rsidP="00D06B81">
            <w:pPr>
              <w:spacing w:after="0"/>
              <w:rPr>
                <w:rFonts w:eastAsia="Times New Roman"/>
                <w:color w:val="000000"/>
                <w:sz w:val="18"/>
                <w:szCs w:val="18"/>
                <w:lang w:eastAsia="hu-HU"/>
              </w:rPr>
            </w:pPr>
          </w:p>
        </w:tc>
        <w:tc>
          <w:tcPr>
            <w:tcW w:w="2551" w:type="dxa"/>
            <w:gridSpan w:val="2"/>
            <w:tcBorders>
              <w:top w:val="nil"/>
              <w:left w:val="nil"/>
              <w:bottom w:val="single" w:sz="4" w:space="0" w:color="auto"/>
              <w:right w:val="single" w:sz="4" w:space="0" w:color="auto"/>
            </w:tcBorders>
            <w:shd w:val="clear" w:color="auto" w:fill="auto"/>
            <w:noWrap/>
            <w:vAlign w:val="bottom"/>
          </w:tcPr>
          <w:p w14:paraId="2788EBAC" w14:textId="3DBE6177" w:rsidR="007B6CC7" w:rsidRPr="00C03731" w:rsidRDefault="007B6CC7" w:rsidP="00D06B81">
            <w:pPr>
              <w:spacing w:after="0"/>
              <w:rPr>
                <w:rFonts w:eastAsia="Times New Roman"/>
                <w:color w:val="000000"/>
                <w:sz w:val="18"/>
                <w:szCs w:val="18"/>
                <w:lang w:eastAsia="hu-HU"/>
              </w:rPr>
            </w:pPr>
          </w:p>
        </w:tc>
        <w:tc>
          <w:tcPr>
            <w:tcW w:w="840" w:type="dxa"/>
            <w:tcBorders>
              <w:top w:val="nil"/>
              <w:left w:val="nil"/>
              <w:bottom w:val="nil"/>
              <w:right w:val="nil"/>
            </w:tcBorders>
            <w:shd w:val="clear" w:color="auto" w:fill="auto"/>
            <w:noWrap/>
            <w:vAlign w:val="bottom"/>
          </w:tcPr>
          <w:p w14:paraId="4AC5DBBB" w14:textId="77777777" w:rsidR="007B6CC7" w:rsidRPr="00C03731" w:rsidRDefault="007B6CC7" w:rsidP="00D06B81">
            <w:pPr>
              <w:spacing w:after="0"/>
              <w:rPr>
                <w:rFonts w:eastAsia="Times New Roman"/>
                <w:color w:val="000000"/>
                <w:sz w:val="18"/>
                <w:szCs w:val="18"/>
                <w:lang w:eastAsia="hu-HU"/>
              </w:rPr>
            </w:pPr>
          </w:p>
        </w:tc>
      </w:tr>
      <w:tr w:rsidR="007B6CC7" w:rsidRPr="00C03731" w14:paraId="2B36A6F7" w14:textId="77777777" w:rsidTr="0097299E">
        <w:trPr>
          <w:gridBefore w:val="1"/>
          <w:gridAfter w:val="1"/>
          <w:wBefore w:w="65" w:type="dxa"/>
          <w:wAfter w:w="10" w:type="dxa"/>
          <w:trHeight w:val="284"/>
        </w:trPr>
        <w:tc>
          <w:tcPr>
            <w:tcW w:w="277" w:type="dxa"/>
            <w:tcBorders>
              <w:top w:val="nil"/>
              <w:left w:val="single" w:sz="4" w:space="0" w:color="auto"/>
              <w:bottom w:val="single" w:sz="4" w:space="0" w:color="auto"/>
              <w:right w:val="single" w:sz="4" w:space="0" w:color="auto"/>
            </w:tcBorders>
            <w:shd w:val="clear" w:color="auto" w:fill="auto"/>
            <w:noWrap/>
            <w:vAlign w:val="bottom"/>
          </w:tcPr>
          <w:p w14:paraId="3A10D1FA" w14:textId="7F34C3D9" w:rsidR="007B6CC7" w:rsidRPr="00C03731" w:rsidRDefault="007B6CC7" w:rsidP="00D06B81">
            <w:pPr>
              <w:spacing w:after="0"/>
              <w:rPr>
                <w:rFonts w:eastAsia="Times New Roman"/>
                <w:color w:val="000000"/>
                <w:sz w:val="18"/>
                <w:szCs w:val="18"/>
                <w:lang w:eastAsia="hu-HU"/>
              </w:rPr>
            </w:pPr>
          </w:p>
        </w:tc>
        <w:tc>
          <w:tcPr>
            <w:tcW w:w="1708" w:type="dxa"/>
            <w:tcBorders>
              <w:top w:val="nil"/>
              <w:left w:val="nil"/>
              <w:bottom w:val="single" w:sz="4" w:space="0" w:color="auto"/>
              <w:right w:val="single" w:sz="4" w:space="0" w:color="auto"/>
            </w:tcBorders>
            <w:shd w:val="clear" w:color="auto" w:fill="auto"/>
            <w:noWrap/>
            <w:vAlign w:val="bottom"/>
          </w:tcPr>
          <w:p w14:paraId="32543FE9" w14:textId="190B5585" w:rsidR="007B6CC7" w:rsidRPr="00C03731" w:rsidRDefault="007B6CC7" w:rsidP="00D06B81">
            <w:pPr>
              <w:spacing w:after="0"/>
              <w:rPr>
                <w:rFonts w:eastAsia="Times New Roman"/>
                <w:color w:val="000000"/>
                <w:sz w:val="18"/>
                <w:szCs w:val="18"/>
                <w:lang w:eastAsia="hu-HU"/>
              </w:rPr>
            </w:pPr>
          </w:p>
        </w:tc>
        <w:tc>
          <w:tcPr>
            <w:tcW w:w="2651" w:type="dxa"/>
            <w:gridSpan w:val="2"/>
            <w:tcBorders>
              <w:top w:val="nil"/>
              <w:left w:val="nil"/>
              <w:bottom w:val="single" w:sz="4" w:space="0" w:color="auto"/>
              <w:right w:val="single" w:sz="4" w:space="0" w:color="auto"/>
            </w:tcBorders>
            <w:shd w:val="clear" w:color="auto" w:fill="auto"/>
            <w:noWrap/>
            <w:vAlign w:val="bottom"/>
          </w:tcPr>
          <w:p w14:paraId="65248A2F" w14:textId="6835E416" w:rsidR="007B6CC7" w:rsidRPr="00C03731" w:rsidRDefault="007B6CC7" w:rsidP="00D06B81">
            <w:pPr>
              <w:spacing w:after="0"/>
              <w:rPr>
                <w:rFonts w:eastAsia="Times New Roman"/>
                <w:color w:val="000000"/>
                <w:sz w:val="18"/>
                <w:szCs w:val="18"/>
                <w:lang w:eastAsia="hu-HU"/>
              </w:rPr>
            </w:pPr>
          </w:p>
        </w:tc>
        <w:tc>
          <w:tcPr>
            <w:tcW w:w="3148" w:type="dxa"/>
            <w:gridSpan w:val="2"/>
            <w:tcBorders>
              <w:top w:val="nil"/>
              <w:left w:val="nil"/>
              <w:bottom w:val="single" w:sz="4" w:space="0" w:color="auto"/>
              <w:right w:val="single" w:sz="4" w:space="0" w:color="auto"/>
            </w:tcBorders>
            <w:shd w:val="clear" w:color="auto" w:fill="auto"/>
            <w:noWrap/>
            <w:vAlign w:val="bottom"/>
          </w:tcPr>
          <w:p w14:paraId="45D62449" w14:textId="4AD07931" w:rsidR="007B6CC7" w:rsidRPr="00C03731" w:rsidRDefault="007B6CC7" w:rsidP="00D06B81">
            <w:pPr>
              <w:spacing w:after="0"/>
              <w:rPr>
                <w:rFonts w:eastAsia="Times New Roman"/>
                <w:color w:val="000000"/>
                <w:sz w:val="18"/>
                <w:szCs w:val="18"/>
                <w:lang w:eastAsia="hu-HU"/>
              </w:rPr>
            </w:pPr>
          </w:p>
        </w:tc>
        <w:tc>
          <w:tcPr>
            <w:tcW w:w="1997" w:type="dxa"/>
            <w:tcBorders>
              <w:top w:val="nil"/>
              <w:left w:val="nil"/>
              <w:bottom w:val="single" w:sz="4" w:space="0" w:color="auto"/>
              <w:right w:val="single" w:sz="4" w:space="0" w:color="auto"/>
            </w:tcBorders>
            <w:shd w:val="clear" w:color="auto" w:fill="auto"/>
            <w:noWrap/>
            <w:vAlign w:val="bottom"/>
          </w:tcPr>
          <w:p w14:paraId="433ADDFC" w14:textId="4513F97B" w:rsidR="007B6CC7" w:rsidRPr="00C03731" w:rsidRDefault="007B6CC7" w:rsidP="00D06B81">
            <w:pPr>
              <w:spacing w:after="0"/>
              <w:rPr>
                <w:rFonts w:eastAsia="Times New Roman"/>
                <w:color w:val="000000"/>
                <w:sz w:val="18"/>
                <w:szCs w:val="18"/>
                <w:lang w:eastAsia="hu-HU"/>
              </w:rPr>
            </w:pPr>
          </w:p>
        </w:tc>
        <w:tc>
          <w:tcPr>
            <w:tcW w:w="2410" w:type="dxa"/>
            <w:gridSpan w:val="2"/>
            <w:tcBorders>
              <w:top w:val="nil"/>
              <w:left w:val="nil"/>
              <w:bottom w:val="single" w:sz="4" w:space="0" w:color="auto"/>
              <w:right w:val="single" w:sz="4" w:space="0" w:color="auto"/>
            </w:tcBorders>
            <w:shd w:val="clear" w:color="auto" w:fill="auto"/>
            <w:noWrap/>
            <w:vAlign w:val="bottom"/>
          </w:tcPr>
          <w:p w14:paraId="4462E1BE" w14:textId="1ADFF2DA" w:rsidR="007B6CC7" w:rsidRPr="00C03731" w:rsidRDefault="007B6CC7" w:rsidP="00D06B81">
            <w:pPr>
              <w:spacing w:after="0"/>
              <w:rPr>
                <w:rFonts w:eastAsia="Times New Roman"/>
                <w:color w:val="000000"/>
                <w:sz w:val="18"/>
                <w:szCs w:val="18"/>
                <w:lang w:eastAsia="hu-HU"/>
              </w:rPr>
            </w:pPr>
          </w:p>
        </w:tc>
        <w:tc>
          <w:tcPr>
            <w:tcW w:w="2551" w:type="dxa"/>
            <w:gridSpan w:val="2"/>
            <w:tcBorders>
              <w:top w:val="nil"/>
              <w:left w:val="nil"/>
              <w:bottom w:val="single" w:sz="4" w:space="0" w:color="auto"/>
              <w:right w:val="single" w:sz="4" w:space="0" w:color="auto"/>
            </w:tcBorders>
            <w:shd w:val="clear" w:color="auto" w:fill="auto"/>
            <w:noWrap/>
            <w:vAlign w:val="bottom"/>
          </w:tcPr>
          <w:p w14:paraId="207AFDA8" w14:textId="7D1B41B5" w:rsidR="007B6CC7" w:rsidRPr="00C03731" w:rsidRDefault="007B6CC7" w:rsidP="00D06B81">
            <w:pPr>
              <w:spacing w:after="0"/>
              <w:rPr>
                <w:rFonts w:eastAsia="Times New Roman"/>
                <w:color w:val="000000"/>
                <w:sz w:val="18"/>
                <w:szCs w:val="18"/>
                <w:lang w:eastAsia="hu-HU"/>
              </w:rPr>
            </w:pPr>
          </w:p>
        </w:tc>
        <w:tc>
          <w:tcPr>
            <w:tcW w:w="840" w:type="dxa"/>
            <w:tcBorders>
              <w:top w:val="nil"/>
              <w:left w:val="nil"/>
              <w:bottom w:val="nil"/>
              <w:right w:val="nil"/>
            </w:tcBorders>
            <w:shd w:val="clear" w:color="auto" w:fill="auto"/>
            <w:noWrap/>
            <w:vAlign w:val="bottom"/>
          </w:tcPr>
          <w:p w14:paraId="2961E263" w14:textId="77777777" w:rsidR="007B6CC7" w:rsidRPr="00C03731" w:rsidRDefault="007B6CC7" w:rsidP="00D06B81">
            <w:pPr>
              <w:spacing w:after="0"/>
              <w:rPr>
                <w:rFonts w:eastAsia="Times New Roman"/>
                <w:color w:val="000000"/>
                <w:sz w:val="18"/>
                <w:szCs w:val="18"/>
                <w:lang w:eastAsia="hu-HU"/>
              </w:rPr>
            </w:pPr>
          </w:p>
        </w:tc>
      </w:tr>
      <w:tr w:rsidR="007B6CC7" w:rsidRPr="00C03731" w14:paraId="60D3DF78" w14:textId="77777777" w:rsidTr="0097299E">
        <w:trPr>
          <w:gridBefore w:val="1"/>
          <w:gridAfter w:val="1"/>
          <w:wBefore w:w="65" w:type="dxa"/>
          <w:wAfter w:w="10" w:type="dxa"/>
          <w:trHeight w:val="284"/>
        </w:trPr>
        <w:tc>
          <w:tcPr>
            <w:tcW w:w="277" w:type="dxa"/>
            <w:tcBorders>
              <w:top w:val="nil"/>
              <w:left w:val="single" w:sz="4" w:space="0" w:color="auto"/>
              <w:bottom w:val="single" w:sz="4" w:space="0" w:color="auto"/>
              <w:right w:val="single" w:sz="4" w:space="0" w:color="auto"/>
            </w:tcBorders>
            <w:shd w:val="clear" w:color="auto" w:fill="auto"/>
            <w:noWrap/>
            <w:vAlign w:val="bottom"/>
          </w:tcPr>
          <w:p w14:paraId="6AB011A4" w14:textId="0594067B" w:rsidR="007B6CC7" w:rsidRPr="00C03731" w:rsidRDefault="007B6CC7" w:rsidP="00D06B81">
            <w:pPr>
              <w:spacing w:after="0"/>
              <w:rPr>
                <w:rFonts w:eastAsia="Times New Roman"/>
                <w:color w:val="000000"/>
                <w:sz w:val="18"/>
                <w:szCs w:val="18"/>
                <w:lang w:eastAsia="hu-HU"/>
              </w:rPr>
            </w:pPr>
          </w:p>
        </w:tc>
        <w:tc>
          <w:tcPr>
            <w:tcW w:w="1708" w:type="dxa"/>
            <w:tcBorders>
              <w:top w:val="nil"/>
              <w:left w:val="nil"/>
              <w:bottom w:val="single" w:sz="4" w:space="0" w:color="auto"/>
              <w:right w:val="single" w:sz="4" w:space="0" w:color="auto"/>
            </w:tcBorders>
            <w:shd w:val="clear" w:color="auto" w:fill="auto"/>
            <w:noWrap/>
            <w:vAlign w:val="bottom"/>
          </w:tcPr>
          <w:p w14:paraId="7FA1BE74" w14:textId="6F63C887" w:rsidR="007B6CC7" w:rsidRPr="00C03731" w:rsidRDefault="007B6CC7" w:rsidP="00D06B81">
            <w:pPr>
              <w:spacing w:after="0"/>
              <w:rPr>
                <w:rFonts w:eastAsia="Times New Roman"/>
                <w:b/>
                <w:bCs/>
                <w:color w:val="000000"/>
                <w:sz w:val="18"/>
                <w:szCs w:val="18"/>
                <w:lang w:eastAsia="hu-HU"/>
              </w:rPr>
            </w:pPr>
          </w:p>
        </w:tc>
        <w:tc>
          <w:tcPr>
            <w:tcW w:w="2651" w:type="dxa"/>
            <w:gridSpan w:val="2"/>
            <w:tcBorders>
              <w:top w:val="nil"/>
              <w:left w:val="nil"/>
              <w:bottom w:val="single" w:sz="4" w:space="0" w:color="auto"/>
              <w:right w:val="single" w:sz="4" w:space="0" w:color="auto"/>
            </w:tcBorders>
            <w:shd w:val="clear" w:color="auto" w:fill="auto"/>
            <w:noWrap/>
            <w:vAlign w:val="bottom"/>
          </w:tcPr>
          <w:p w14:paraId="7B146E55" w14:textId="1488E52A" w:rsidR="007B6CC7" w:rsidRPr="00C03731" w:rsidRDefault="007B6CC7" w:rsidP="00D06B81">
            <w:pPr>
              <w:spacing w:after="0"/>
              <w:rPr>
                <w:rFonts w:eastAsia="Times New Roman"/>
                <w:color w:val="000000"/>
                <w:sz w:val="18"/>
                <w:szCs w:val="18"/>
                <w:lang w:eastAsia="hu-HU"/>
              </w:rPr>
            </w:pPr>
          </w:p>
        </w:tc>
        <w:tc>
          <w:tcPr>
            <w:tcW w:w="3148" w:type="dxa"/>
            <w:gridSpan w:val="2"/>
            <w:tcBorders>
              <w:top w:val="nil"/>
              <w:left w:val="nil"/>
              <w:bottom w:val="single" w:sz="4" w:space="0" w:color="auto"/>
              <w:right w:val="single" w:sz="4" w:space="0" w:color="auto"/>
            </w:tcBorders>
            <w:shd w:val="clear" w:color="auto" w:fill="auto"/>
            <w:noWrap/>
            <w:vAlign w:val="bottom"/>
          </w:tcPr>
          <w:p w14:paraId="59D9BF5E" w14:textId="76ABB50B" w:rsidR="007B6CC7" w:rsidRPr="00C03731" w:rsidRDefault="007B6CC7" w:rsidP="00D06B81">
            <w:pPr>
              <w:spacing w:after="0"/>
              <w:rPr>
                <w:rFonts w:eastAsia="Times New Roman"/>
                <w:color w:val="000000"/>
                <w:sz w:val="18"/>
                <w:szCs w:val="18"/>
                <w:lang w:eastAsia="hu-HU"/>
              </w:rPr>
            </w:pPr>
          </w:p>
        </w:tc>
        <w:tc>
          <w:tcPr>
            <w:tcW w:w="1997" w:type="dxa"/>
            <w:tcBorders>
              <w:top w:val="nil"/>
              <w:left w:val="nil"/>
              <w:bottom w:val="single" w:sz="4" w:space="0" w:color="auto"/>
              <w:right w:val="single" w:sz="4" w:space="0" w:color="auto"/>
            </w:tcBorders>
            <w:shd w:val="clear" w:color="auto" w:fill="auto"/>
            <w:noWrap/>
            <w:vAlign w:val="bottom"/>
          </w:tcPr>
          <w:p w14:paraId="118F692B" w14:textId="69ACCBAE" w:rsidR="007B6CC7" w:rsidRPr="00C03731" w:rsidRDefault="007B6CC7" w:rsidP="00D06B81">
            <w:pPr>
              <w:spacing w:after="0"/>
              <w:rPr>
                <w:rFonts w:eastAsia="Times New Roman"/>
                <w:color w:val="000000"/>
                <w:sz w:val="18"/>
                <w:szCs w:val="18"/>
                <w:lang w:eastAsia="hu-HU"/>
              </w:rPr>
            </w:pPr>
          </w:p>
        </w:tc>
        <w:tc>
          <w:tcPr>
            <w:tcW w:w="2410" w:type="dxa"/>
            <w:gridSpan w:val="2"/>
            <w:tcBorders>
              <w:top w:val="nil"/>
              <w:left w:val="nil"/>
              <w:bottom w:val="single" w:sz="4" w:space="0" w:color="auto"/>
              <w:right w:val="single" w:sz="4" w:space="0" w:color="auto"/>
            </w:tcBorders>
            <w:shd w:val="clear" w:color="auto" w:fill="auto"/>
            <w:noWrap/>
            <w:vAlign w:val="bottom"/>
          </w:tcPr>
          <w:p w14:paraId="45C25F4D" w14:textId="5BFA661D" w:rsidR="007B6CC7" w:rsidRPr="00C03731" w:rsidRDefault="007B6CC7" w:rsidP="00D06B81">
            <w:pPr>
              <w:spacing w:after="0"/>
              <w:rPr>
                <w:rFonts w:eastAsia="Times New Roman"/>
                <w:color w:val="000000"/>
                <w:sz w:val="18"/>
                <w:szCs w:val="18"/>
                <w:lang w:eastAsia="hu-HU"/>
              </w:rPr>
            </w:pPr>
          </w:p>
        </w:tc>
        <w:tc>
          <w:tcPr>
            <w:tcW w:w="2551" w:type="dxa"/>
            <w:gridSpan w:val="2"/>
            <w:tcBorders>
              <w:top w:val="nil"/>
              <w:left w:val="nil"/>
              <w:bottom w:val="single" w:sz="4" w:space="0" w:color="auto"/>
              <w:right w:val="single" w:sz="4" w:space="0" w:color="auto"/>
            </w:tcBorders>
            <w:shd w:val="clear" w:color="auto" w:fill="auto"/>
            <w:noWrap/>
            <w:vAlign w:val="bottom"/>
          </w:tcPr>
          <w:p w14:paraId="4CCEEE27" w14:textId="362269D4" w:rsidR="007B6CC7" w:rsidRPr="00C03731" w:rsidRDefault="007B6CC7" w:rsidP="00D06B81">
            <w:pPr>
              <w:spacing w:after="0"/>
              <w:rPr>
                <w:rFonts w:eastAsia="Times New Roman"/>
                <w:color w:val="000000"/>
                <w:sz w:val="18"/>
                <w:szCs w:val="18"/>
                <w:lang w:eastAsia="hu-HU"/>
              </w:rPr>
            </w:pPr>
          </w:p>
        </w:tc>
        <w:tc>
          <w:tcPr>
            <w:tcW w:w="840" w:type="dxa"/>
            <w:tcBorders>
              <w:top w:val="nil"/>
              <w:left w:val="nil"/>
              <w:bottom w:val="nil"/>
              <w:right w:val="nil"/>
            </w:tcBorders>
            <w:shd w:val="clear" w:color="auto" w:fill="auto"/>
            <w:noWrap/>
            <w:vAlign w:val="bottom"/>
          </w:tcPr>
          <w:p w14:paraId="39933E90" w14:textId="77777777" w:rsidR="007B6CC7" w:rsidRPr="00C03731" w:rsidRDefault="007B6CC7" w:rsidP="00D06B81">
            <w:pPr>
              <w:spacing w:after="0"/>
              <w:rPr>
                <w:rFonts w:eastAsia="Times New Roman"/>
                <w:color w:val="000000"/>
                <w:sz w:val="18"/>
                <w:szCs w:val="18"/>
                <w:lang w:eastAsia="hu-HU"/>
              </w:rPr>
            </w:pPr>
          </w:p>
        </w:tc>
      </w:tr>
      <w:tr w:rsidR="007B6CC7" w:rsidRPr="00C03731" w14:paraId="0F9221B3" w14:textId="77777777" w:rsidTr="0097299E">
        <w:trPr>
          <w:gridBefore w:val="1"/>
          <w:gridAfter w:val="1"/>
          <w:wBefore w:w="65" w:type="dxa"/>
          <w:wAfter w:w="10" w:type="dxa"/>
          <w:trHeight w:val="342"/>
        </w:trPr>
        <w:tc>
          <w:tcPr>
            <w:tcW w:w="12191" w:type="dxa"/>
            <w:gridSpan w:val="9"/>
            <w:tcBorders>
              <w:top w:val="nil"/>
              <w:left w:val="nil"/>
              <w:bottom w:val="nil"/>
              <w:right w:val="nil"/>
            </w:tcBorders>
            <w:shd w:val="clear" w:color="auto" w:fill="auto"/>
            <w:noWrap/>
            <w:vAlign w:val="bottom"/>
          </w:tcPr>
          <w:p w14:paraId="3B30F189" w14:textId="60CA0B50" w:rsidR="007B6CC7" w:rsidRPr="00C03731" w:rsidRDefault="007B6CC7" w:rsidP="00D06B81">
            <w:pPr>
              <w:spacing w:after="0"/>
              <w:rPr>
                <w:rFonts w:eastAsia="Times New Roman"/>
                <w:color w:val="000000"/>
                <w:sz w:val="18"/>
                <w:szCs w:val="18"/>
                <w:lang w:eastAsia="hu-HU"/>
              </w:rPr>
            </w:pPr>
          </w:p>
        </w:tc>
        <w:tc>
          <w:tcPr>
            <w:tcW w:w="2551" w:type="dxa"/>
            <w:gridSpan w:val="2"/>
            <w:tcBorders>
              <w:top w:val="nil"/>
              <w:left w:val="nil"/>
              <w:bottom w:val="nil"/>
              <w:right w:val="nil"/>
            </w:tcBorders>
            <w:shd w:val="clear" w:color="auto" w:fill="auto"/>
            <w:noWrap/>
            <w:vAlign w:val="bottom"/>
          </w:tcPr>
          <w:p w14:paraId="5FAEE0AC" w14:textId="77777777" w:rsidR="007B6CC7" w:rsidRPr="00C03731" w:rsidRDefault="007B6CC7" w:rsidP="00D06B81">
            <w:pPr>
              <w:spacing w:after="0"/>
              <w:rPr>
                <w:rFonts w:eastAsia="Times New Roman"/>
                <w:color w:val="000000"/>
                <w:sz w:val="18"/>
                <w:szCs w:val="18"/>
                <w:lang w:eastAsia="hu-HU"/>
              </w:rPr>
            </w:pPr>
          </w:p>
        </w:tc>
        <w:tc>
          <w:tcPr>
            <w:tcW w:w="840" w:type="dxa"/>
            <w:tcBorders>
              <w:top w:val="nil"/>
              <w:left w:val="nil"/>
              <w:bottom w:val="nil"/>
              <w:right w:val="nil"/>
            </w:tcBorders>
            <w:shd w:val="clear" w:color="auto" w:fill="auto"/>
            <w:noWrap/>
            <w:vAlign w:val="bottom"/>
          </w:tcPr>
          <w:p w14:paraId="52EE0066" w14:textId="77777777" w:rsidR="007B6CC7" w:rsidRPr="00C03731" w:rsidRDefault="007B6CC7" w:rsidP="00D06B81">
            <w:pPr>
              <w:spacing w:after="0"/>
              <w:rPr>
                <w:rFonts w:ascii="Times New Roman" w:eastAsia="Times New Roman" w:hAnsi="Times New Roman"/>
                <w:sz w:val="18"/>
                <w:szCs w:val="18"/>
                <w:lang w:eastAsia="hu-HU"/>
              </w:rPr>
            </w:pPr>
          </w:p>
        </w:tc>
      </w:tr>
      <w:tr w:rsidR="007B6CC7" w:rsidRPr="00C03731" w14:paraId="766C9F3D" w14:textId="77777777" w:rsidTr="0097299E">
        <w:trPr>
          <w:gridBefore w:val="1"/>
          <w:gridAfter w:val="1"/>
          <w:wBefore w:w="65" w:type="dxa"/>
          <w:wAfter w:w="10" w:type="dxa"/>
          <w:trHeight w:val="342"/>
        </w:trPr>
        <w:tc>
          <w:tcPr>
            <w:tcW w:w="277" w:type="dxa"/>
            <w:tcBorders>
              <w:top w:val="nil"/>
              <w:left w:val="nil"/>
              <w:bottom w:val="nil"/>
              <w:right w:val="nil"/>
            </w:tcBorders>
            <w:shd w:val="clear" w:color="auto" w:fill="auto"/>
            <w:noWrap/>
            <w:vAlign w:val="bottom"/>
          </w:tcPr>
          <w:p w14:paraId="74237EEE" w14:textId="77777777" w:rsidR="007B6CC7" w:rsidRPr="00C03731" w:rsidRDefault="007B6CC7" w:rsidP="00D06B81">
            <w:pPr>
              <w:spacing w:after="0"/>
              <w:rPr>
                <w:rFonts w:ascii="Times New Roman" w:eastAsia="Times New Roman" w:hAnsi="Times New Roman"/>
                <w:sz w:val="18"/>
                <w:szCs w:val="18"/>
                <w:lang w:eastAsia="hu-HU"/>
              </w:rPr>
            </w:pPr>
          </w:p>
        </w:tc>
        <w:tc>
          <w:tcPr>
            <w:tcW w:w="1708" w:type="dxa"/>
            <w:tcBorders>
              <w:top w:val="nil"/>
              <w:left w:val="nil"/>
              <w:bottom w:val="nil"/>
              <w:right w:val="nil"/>
            </w:tcBorders>
            <w:shd w:val="clear" w:color="auto" w:fill="auto"/>
            <w:noWrap/>
            <w:vAlign w:val="bottom"/>
          </w:tcPr>
          <w:p w14:paraId="10C9656D" w14:textId="77777777" w:rsidR="007B6CC7" w:rsidRPr="00C03731" w:rsidRDefault="007B6CC7" w:rsidP="00D06B81">
            <w:pPr>
              <w:spacing w:after="0"/>
              <w:rPr>
                <w:rFonts w:ascii="Times New Roman" w:eastAsia="Times New Roman" w:hAnsi="Times New Roman"/>
                <w:sz w:val="18"/>
                <w:szCs w:val="18"/>
                <w:lang w:eastAsia="hu-HU"/>
              </w:rPr>
            </w:pPr>
          </w:p>
        </w:tc>
        <w:tc>
          <w:tcPr>
            <w:tcW w:w="2651" w:type="dxa"/>
            <w:gridSpan w:val="2"/>
            <w:tcBorders>
              <w:top w:val="nil"/>
              <w:left w:val="nil"/>
              <w:bottom w:val="nil"/>
              <w:right w:val="nil"/>
            </w:tcBorders>
            <w:shd w:val="clear" w:color="auto" w:fill="auto"/>
            <w:noWrap/>
            <w:vAlign w:val="bottom"/>
          </w:tcPr>
          <w:p w14:paraId="1944CEE8" w14:textId="77777777" w:rsidR="007B6CC7" w:rsidRPr="00C03731" w:rsidRDefault="007B6CC7" w:rsidP="00D06B81">
            <w:pPr>
              <w:spacing w:after="0"/>
              <w:rPr>
                <w:rFonts w:ascii="Times New Roman" w:eastAsia="Times New Roman" w:hAnsi="Times New Roman"/>
                <w:sz w:val="18"/>
                <w:szCs w:val="18"/>
                <w:lang w:eastAsia="hu-HU"/>
              </w:rPr>
            </w:pPr>
          </w:p>
        </w:tc>
        <w:tc>
          <w:tcPr>
            <w:tcW w:w="3148" w:type="dxa"/>
            <w:gridSpan w:val="2"/>
            <w:tcBorders>
              <w:top w:val="nil"/>
              <w:left w:val="nil"/>
              <w:bottom w:val="nil"/>
              <w:right w:val="nil"/>
            </w:tcBorders>
            <w:shd w:val="clear" w:color="auto" w:fill="auto"/>
            <w:noWrap/>
            <w:vAlign w:val="bottom"/>
          </w:tcPr>
          <w:p w14:paraId="7FC2589E" w14:textId="77777777" w:rsidR="007B6CC7" w:rsidRPr="00C03731" w:rsidRDefault="007B6CC7" w:rsidP="00D06B81">
            <w:pPr>
              <w:spacing w:after="0"/>
              <w:rPr>
                <w:rFonts w:ascii="Times New Roman" w:eastAsia="Times New Roman" w:hAnsi="Times New Roman"/>
                <w:sz w:val="18"/>
                <w:szCs w:val="18"/>
                <w:lang w:eastAsia="hu-HU"/>
              </w:rPr>
            </w:pPr>
          </w:p>
        </w:tc>
        <w:tc>
          <w:tcPr>
            <w:tcW w:w="1997" w:type="dxa"/>
            <w:tcBorders>
              <w:top w:val="nil"/>
              <w:left w:val="nil"/>
              <w:bottom w:val="nil"/>
              <w:right w:val="nil"/>
            </w:tcBorders>
            <w:shd w:val="clear" w:color="auto" w:fill="auto"/>
            <w:noWrap/>
            <w:vAlign w:val="bottom"/>
          </w:tcPr>
          <w:p w14:paraId="5DCEAA65" w14:textId="77777777" w:rsidR="007B6CC7" w:rsidRPr="00C03731" w:rsidRDefault="007B6CC7" w:rsidP="00D06B81">
            <w:pPr>
              <w:spacing w:after="0"/>
              <w:rPr>
                <w:rFonts w:ascii="Times New Roman" w:eastAsia="Times New Roman" w:hAnsi="Times New Roman"/>
                <w:sz w:val="18"/>
                <w:szCs w:val="18"/>
                <w:lang w:eastAsia="hu-HU"/>
              </w:rPr>
            </w:pPr>
          </w:p>
        </w:tc>
        <w:tc>
          <w:tcPr>
            <w:tcW w:w="2410" w:type="dxa"/>
            <w:gridSpan w:val="2"/>
            <w:tcBorders>
              <w:top w:val="nil"/>
              <w:left w:val="nil"/>
              <w:bottom w:val="nil"/>
              <w:right w:val="nil"/>
            </w:tcBorders>
            <w:shd w:val="clear" w:color="auto" w:fill="auto"/>
            <w:noWrap/>
            <w:vAlign w:val="bottom"/>
          </w:tcPr>
          <w:p w14:paraId="5C6BCE6A" w14:textId="77777777" w:rsidR="007B6CC7" w:rsidRPr="00C03731" w:rsidRDefault="007B6CC7" w:rsidP="00D06B81">
            <w:pPr>
              <w:spacing w:after="0"/>
              <w:rPr>
                <w:rFonts w:ascii="Times New Roman" w:eastAsia="Times New Roman" w:hAnsi="Times New Roman"/>
                <w:sz w:val="18"/>
                <w:szCs w:val="18"/>
                <w:lang w:eastAsia="hu-HU"/>
              </w:rPr>
            </w:pPr>
          </w:p>
        </w:tc>
        <w:tc>
          <w:tcPr>
            <w:tcW w:w="2551" w:type="dxa"/>
            <w:gridSpan w:val="2"/>
            <w:tcBorders>
              <w:top w:val="nil"/>
              <w:left w:val="nil"/>
              <w:bottom w:val="nil"/>
              <w:right w:val="nil"/>
            </w:tcBorders>
            <w:shd w:val="clear" w:color="auto" w:fill="auto"/>
            <w:noWrap/>
            <w:vAlign w:val="bottom"/>
          </w:tcPr>
          <w:p w14:paraId="2EDA9DAA" w14:textId="77777777" w:rsidR="007B6CC7" w:rsidRPr="00C03731" w:rsidRDefault="007B6CC7" w:rsidP="00D06B81">
            <w:pPr>
              <w:spacing w:after="0"/>
              <w:rPr>
                <w:rFonts w:ascii="Times New Roman" w:eastAsia="Times New Roman" w:hAnsi="Times New Roman"/>
                <w:sz w:val="18"/>
                <w:szCs w:val="18"/>
                <w:lang w:eastAsia="hu-HU"/>
              </w:rPr>
            </w:pPr>
          </w:p>
        </w:tc>
        <w:tc>
          <w:tcPr>
            <w:tcW w:w="840" w:type="dxa"/>
            <w:tcBorders>
              <w:top w:val="nil"/>
              <w:left w:val="nil"/>
              <w:bottom w:val="nil"/>
              <w:right w:val="nil"/>
            </w:tcBorders>
            <w:shd w:val="clear" w:color="auto" w:fill="auto"/>
            <w:noWrap/>
            <w:vAlign w:val="bottom"/>
          </w:tcPr>
          <w:p w14:paraId="13DF3E7B" w14:textId="77777777" w:rsidR="007B6CC7" w:rsidRPr="00C03731" w:rsidRDefault="007B6CC7" w:rsidP="00D06B81">
            <w:pPr>
              <w:spacing w:after="0"/>
              <w:rPr>
                <w:rFonts w:ascii="Times New Roman" w:eastAsia="Times New Roman" w:hAnsi="Times New Roman"/>
                <w:sz w:val="18"/>
                <w:szCs w:val="18"/>
                <w:lang w:eastAsia="hu-HU"/>
              </w:rPr>
            </w:pPr>
          </w:p>
        </w:tc>
      </w:tr>
      <w:tr w:rsidR="007B6CC7" w:rsidRPr="00C03731" w14:paraId="225B80D4" w14:textId="77777777" w:rsidTr="0097299E">
        <w:trPr>
          <w:gridBefore w:val="1"/>
          <w:gridAfter w:val="1"/>
          <w:wBefore w:w="65" w:type="dxa"/>
          <w:wAfter w:w="10" w:type="dxa"/>
          <w:trHeight w:val="342"/>
        </w:trPr>
        <w:tc>
          <w:tcPr>
            <w:tcW w:w="4636" w:type="dxa"/>
            <w:gridSpan w:val="4"/>
            <w:tcBorders>
              <w:top w:val="nil"/>
              <w:left w:val="nil"/>
              <w:bottom w:val="nil"/>
              <w:right w:val="single" w:sz="4" w:space="0" w:color="auto"/>
            </w:tcBorders>
            <w:shd w:val="clear" w:color="auto" w:fill="auto"/>
            <w:noWrap/>
            <w:vAlign w:val="bottom"/>
          </w:tcPr>
          <w:p w14:paraId="4025EDF5" w14:textId="65F851D1" w:rsidR="007B6CC7" w:rsidRPr="00C03731" w:rsidRDefault="007B6CC7" w:rsidP="00D06B81">
            <w:pPr>
              <w:spacing w:after="0"/>
              <w:rPr>
                <w:rFonts w:eastAsia="Times New Roman"/>
                <w:b/>
                <w:bCs/>
                <w:color w:val="000000"/>
                <w:sz w:val="18"/>
                <w:szCs w:val="18"/>
                <w:lang w:eastAsia="hu-HU"/>
              </w:rPr>
            </w:pPr>
          </w:p>
        </w:tc>
        <w:tc>
          <w:tcPr>
            <w:tcW w:w="314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A26A128" w14:textId="6063B453" w:rsidR="007B6CC7" w:rsidRPr="00C03731" w:rsidRDefault="007B6CC7" w:rsidP="00D06B81">
            <w:pPr>
              <w:spacing w:after="0"/>
              <w:rPr>
                <w:rFonts w:eastAsia="Times New Roman"/>
                <w:b/>
                <w:bCs/>
                <w:color w:val="000000"/>
                <w:sz w:val="18"/>
                <w:szCs w:val="18"/>
                <w:lang w:eastAsia="hu-HU"/>
              </w:rPr>
            </w:pPr>
          </w:p>
        </w:tc>
        <w:tc>
          <w:tcPr>
            <w:tcW w:w="1997" w:type="dxa"/>
            <w:tcBorders>
              <w:top w:val="nil"/>
              <w:left w:val="single" w:sz="4" w:space="0" w:color="auto"/>
              <w:bottom w:val="nil"/>
              <w:right w:val="nil"/>
            </w:tcBorders>
            <w:shd w:val="clear" w:color="auto" w:fill="auto"/>
            <w:noWrap/>
            <w:vAlign w:val="bottom"/>
          </w:tcPr>
          <w:p w14:paraId="07012425" w14:textId="77777777" w:rsidR="007B6CC7" w:rsidRPr="00C03731" w:rsidRDefault="007B6CC7" w:rsidP="00D06B81">
            <w:pPr>
              <w:spacing w:after="0"/>
              <w:rPr>
                <w:rFonts w:eastAsia="Times New Roman"/>
                <w:b/>
                <w:bCs/>
                <w:color w:val="000000"/>
                <w:sz w:val="18"/>
                <w:szCs w:val="18"/>
                <w:lang w:eastAsia="hu-HU"/>
              </w:rPr>
            </w:pPr>
          </w:p>
        </w:tc>
        <w:tc>
          <w:tcPr>
            <w:tcW w:w="2410" w:type="dxa"/>
            <w:gridSpan w:val="2"/>
            <w:tcBorders>
              <w:top w:val="nil"/>
              <w:left w:val="nil"/>
              <w:bottom w:val="nil"/>
              <w:right w:val="nil"/>
            </w:tcBorders>
            <w:shd w:val="clear" w:color="auto" w:fill="auto"/>
            <w:noWrap/>
            <w:vAlign w:val="bottom"/>
          </w:tcPr>
          <w:p w14:paraId="51D46426" w14:textId="77777777" w:rsidR="007B6CC7" w:rsidRPr="00C03731" w:rsidRDefault="007B6CC7" w:rsidP="00D06B81">
            <w:pPr>
              <w:spacing w:after="0"/>
              <w:rPr>
                <w:rFonts w:ascii="Times New Roman" w:eastAsia="Times New Roman" w:hAnsi="Times New Roman"/>
                <w:sz w:val="18"/>
                <w:szCs w:val="18"/>
                <w:lang w:eastAsia="hu-HU"/>
              </w:rPr>
            </w:pPr>
          </w:p>
        </w:tc>
        <w:tc>
          <w:tcPr>
            <w:tcW w:w="2551" w:type="dxa"/>
            <w:gridSpan w:val="2"/>
            <w:tcBorders>
              <w:top w:val="nil"/>
              <w:left w:val="nil"/>
              <w:bottom w:val="nil"/>
              <w:right w:val="nil"/>
            </w:tcBorders>
            <w:shd w:val="clear" w:color="auto" w:fill="auto"/>
            <w:noWrap/>
            <w:vAlign w:val="bottom"/>
          </w:tcPr>
          <w:p w14:paraId="5C12F54C" w14:textId="77777777" w:rsidR="007B6CC7" w:rsidRPr="00C03731" w:rsidRDefault="007B6CC7" w:rsidP="00D06B81">
            <w:pPr>
              <w:spacing w:after="0"/>
              <w:rPr>
                <w:rFonts w:ascii="Times New Roman" w:eastAsia="Times New Roman" w:hAnsi="Times New Roman"/>
                <w:sz w:val="18"/>
                <w:szCs w:val="18"/>
                <w:lang w:eastAsia="hu-HU"/>
              </w:rPr>
            </w:pPr>
          </w:p>
        </w:tc>
        <w:tc>
          <w:tcPr>
            <w:tcW w:w="840" w:type="dxa"/>
            <w:tcBorders>
              <w:top w:val="nil"/>
              <w:left w:val="nil"/>
              <w:bottom w:val="nil"/>
              <w:right w:val="nil"/>
            </w:tcBorders>
            <w:shd w:val="clear" w:color="auto" w:fill="auto"/>
            <w:noWrap/>
            <w:vAlign w:val="bottom"/>
          </w:tcPr>
          <w:p w14:paraId="5E59493D" w14:textId="77777777" w:rsidR="007B6CC7" w:rsidRPr="00C03731" w:rsidRDefault="007B6CC7" w:rsidP="00D06B81">
            <w:pPr>
              <w:spacing w:after="0"/>
              <w:rPr>
                <w:rFonts w:ascii="Times New Roman" w:eastAsia="Times New Roman" w:hAnsi="Times New Roman"/>
                <w:sz w:val="18"/>
                <w:szCs w:val="18"/>
                <w:lang w:eastAsia="hu-HU"/>
              </w:rPr>
            </w:pPr>
          </w:p>
        </w:tc>
      </w:tr>
      <w:tr w:rsidR="007B6CC7" w:rsidRPr="00C03731" w14:paraId="1BB201C3" w14:textId="77777777" w:rsidTr="0097299E">
        <w:trPr>
          <w:gridBefore w:val="1"/>
          <w:gridAfter w:val="1"/>
          <w:wBefore w:w="65" w:type="dxa"/>
          <w:wAfter w:w="10" w:type="dxa"/>
          <w:trHeight w:val="342"/>
        </w:trPr>
        <w:tc>
          <w:tcPr>
            <w:tcW w:w="277" w:type="dxa"/>
            <w:tcBorders>
              <w:top w:val="nil"/>
              <w:left w:val="nil"/>
              <w:bottom w:val="nil"/>
              <w:right w:val="nil"/>
            </w:tcBorders>
            <w:shd w:val="clear" w:color="auto" w:fill="auto"/>
            <w:noWrap/>
            <w:vAlign w:val="bottom"/>
          </w:tcPr>
          <w:p w14:paraId="2B6A0C6D" w14:textId="77777777" w:rsidR="007B6CC7" w:rsidRPr="00C03731" w:rsidRDefault="007B6CC7" w:rsidP="00D06B81">
            <w:pPr>
              <w:spacing w:after="0"/>
              <w:rPr>
                <w:rFonts w:ascii="Times New Roman" w:eastAsia="Times New Roman" w:hAnsi="Times New Roman"/>
                <w:sz w:val="18"/>
                <w:szCs w:val="18"/>
                <w:lang w:eastAsia="hu-HU"/>
              </w:rPr>
            </w:pPr>
          </w:p>
        </w:tc>
        <w:tc>
          <w:tcPr>
            <w:tcW w:w="1708" w:type="dxa"/>
            <w:tcBorders>
              <w:top w:val="nil"/>
              <w:left w:val="nil"/>
              <w:bottom w:val="nil"/>
              <w:right w:val="nil"/>
            </w:tcBorders>
            <w:shd w:val="clear" w:color="auto" w:fill="auto"/>
            <w:noWrap/>
            <w:vAlign w:val="bottom"/>
          </w:tcPr>
          <w:p w14:paraId="1E6B690C" w14:textId="77777777" w:rsidR="007B6CC7" w:rsidRPr="00C03731" w:rsidRDefault="007B6CC7" w:rsidP="00D06B81">
            <w:pPr>
              <w:spacing w:after="0"/>
              <w:rPr>
                <w:rFonts w:ascii="Times New Roman" w:eastAsia="Times New Roman" w:hAnsi="Times New Roman"/>
                <w:sz w:val="18"/>
                <w:szCs w:val="18"/>
                <w:lang w:eastAsia="hu-HU"/>
              </w:rPr>
            </w:pPr>
          </w:p>
        </w:tc>
        <w:tc>
          <w:tcPr>
            <w:tcW w:w="2651" w:type="dxa"/>
            <w:gridSpan w:val="2"/>
            <w:tcBorders>
              <w:top w:val="nil"/>
              <w:left w:val="nil"/>
              <w:bottom w:val="nil"/>
              <w:right w:val="nil"/>
            </w:tcBorders>
            <w:shd w:val="clear" w:color="auto" w:fill="auto"/>
            <w:noWrap/>
            <w:vAlign w:val="bottom"/>
          </w:tcPr>
          <w:p w14:paraId="19A9B4B9" w14:textId="77777777" w:rsidR="007B6CC7" w:rsidRPr="00C03731" w:rsidRDefault="007B6CC7" w:rsidP="00D06B81">
            <w:pPr>
              <w:spacing w:after="0"/>
              <w:rPr>
                <w:rFonts w:ascii="Times New Roman" w:eastAsia="Times New Roman" w:hAnsi="Times New Roman"/>
                <w:sz w:val="18"/>
                <w:szCs w:val="18"/>
                <w:lang w:eastAsia="hu-HU"/>
              </w:rPr>
            </w:pPr>
          </w:p>
        </w:tc>
        <w:tc>
          <w:tcPr>
            <w:tcW w:w="3148" w:type="dxa"/>
            <w:gridSpan w:val="2"/>
            <w:tcBorders>
              <w:top w:val="nil"/>
              <w:left w:val="nil"/>
              <w:bottom w:val="nil"/>
              <w:right w:val="nil"/>
            </w:tcBorders>
            <w:shd w:val="clear" w:color="auto" w:fill="auto"/>
            <w:noWrap/>
            <w:vAlign w:val="bottom"/>
          </w:tcPr>
          <w:p w14:paraId="1E86DC00" w14:textId="77777777" w:rsidR="007B6CC7" w:rsidRPr="00C03731" w:rsidRDefault="007B6CC7" w:rsidP="00D06B81">
            <w:pPr>
              <w:spacing w:after="0"/>
              <w:rPr>
                <w:rFonts w:ascii="Times New Roman" w:eastAsia="Times New Roman" w:hAnsi="Times New Roman"/>
                <w:sz w:val="18"/>
                <w:szCs w:val="18"/>
                <w:lang w:eastAsia="hu-HU"/>
              </w:rPr>
            </w:pPr>
          </w:p>
        </w:tc>
        <w:tc>
          <w:tcPr>
            <w:tcW w:w="1997" w:type="dxa"/>
            <w:tcBorders>
              <w:top w:val="nil"/>
              <w:left w:val="nil"/>
              <w:bottom w:val="nil"/>
              <w:right w:val="nil"/>
            </w:tcBorders>
            <w:shd w:val="clear" w:color="auto" w:fill="auto"/>
            <w:noWrap/>
            <w:vAlign w:val="bottom"/>
          </w:tcPr>
          <w:p w14:paraId="36B2A7B8" w14:textId="77777777" w:rsidR="007B6CC7" w:rsidRPr="00C03731" w:rsidRDefault="007B6CC7" w:rsidP="00D06B81">
            <w:pPr>
              <w:spacing w:after="0"/>
              <w:rPr>
                <w:rFonts w:ascii="Times New Roman" w:eastAsia="Times New Roman" w:hAnsi="Times New Roman"/>
                <w:sz w:val="18"/>
                <w:szCs w:val="18"/>
                <w:lang w:eastAsia="hu-HU"/>
              </w:rPr>
            </w:pPr>
          </w:p>
        </w:tc>
        <w:tc>
          <w:tcPr>
            <w:tcW w:w="2410" w:type="dxa"/>
            <w:gridSpan w:val="2"/>
            <w:tcBorders>
              <w:top w:val="nil"/>
              <w:left w:val="nil"/>
              <w:bottom w:val="nil"/>
              <w:right w:val="nil"/>
            </w:tcBorders>
            <w:shd w:val="clear" w:color="auto" w:fill="auto"/>
            <w:noWrap/>
            <w:vAlign w:val="bottom"/>
          </w:tcPr>
          <w:p w14:paraId="7ED90EC3" w14:textId="77777777" w:rsidR="007B6CC7" w:rsidRPr="00C03731" w:rsidRDefault="007B6CC7" w:rsidP="00D06B81">
            <w:pPr>
              <w:spacing w:after="0"/>
              <w:rPr>
                <w:rFonts w:ascii="Times New Roman" w:eastAsia="Times New Roman" w:hAnsi="Times New Roman"/>
                <w:sz w:val="18"/>
                <w:szCs w:val="18"/>
                <w:lang w:eastAsia="hu-HU"/>
              </w:rPr>
            </w:pPr>
          </w:p>
        </w:tc>
        <w:tc>
          <w:tcPr>
            <w:tcW w:w="2551" w:type="dxa"/>
            <w:gridSpan w:val="2"/>
            <w:tcBorders>
              <w:top w:val="nil"/>
              <w:left w:val="nil"/>
              <w:bottom w:val="nil"/>
              <w:right w:val="nil"/>
            </w:tcBorders>
            <w:shd w:val="clear" w:color="auto" w:fill="auto"/>
            <w:noWrap/>
            <w:vAlign w:val="bottom"/>
          </w:tcPr>
          <w:p w14:paraId="681855A2" w14:textId="77777777" w:rsidR="007B6CC7" w:rsidRPr="00C03731" w:rsidRDefault="007B6CC7" w:rsidP="00D06B81">
            <w:pPr>
              <w:spacing w:after="0"/>
              <w:rPr>
                <w:rFonts w:ascii="Times New Roman" w:eastAsia="Times New Roman" w:hAnsi="Times New Roman"/>
                <w:sz w:val="18"/>
                <w:szCs w:val="18"/>
                <w:lang w:eastAsia="hu-HU"/>
              </w:rPr>
            </w:pPr>
          </w:p>
        </w:tc>
        <w:tc>
          <w:tcPr>
            <w:tcW w:w="840" w:type="dxa"/>
            <w:tcBorders>
              <w:top w:val="nil"/>
              <w:left w:val="nil"/>
              <w:bottom w:val="nil"/>
              <w:right w:val="nil"/>
            </w:tcBorders>
            <w:shd w:val="clear" w:color="auto" w:fill="auto"/>
            <w:noWrap/>
            <w:vAlign w:val="bottom"/>
          </w:tcPr>
          <w:p w14:paraId="089A1F5E" w14:textId="77777777" w:rsidR="007B6CC7" w:rsidRPr="00C03731" w:rsidRDefault="007B6CC7" w:rsidP="00D06B81">
            <w:pPr>
              <w:spacing w:after="0"/>
              <w:rPr>
                <w:rFonts w:ascii="Times New Roman" w:eastAsia="Times New Roman" w:hAnsi="Times New Roman"/>
                <w:sz w:val="18"/>
                <w:szCs w:val="18"/>
                <w:lang w:eastAsia="hu-HU"/>
              </w:rPr>
            </w:pPr>
          </w:p>
        </w:tc>
      </w:tr>
      <w:tr w:rsidR="0097299E" w14:paraId="2AFADDA2" w14:textId="77777777" w:rsidTr="0097299E">
        <w:trPr>
          <w:gridAfter w:val="3"/>
          <w:wAfter w:w="2457" w:type="dxa"/>
          <w:trHeight w:val="600"/>
        </w:trPr>
        <w:tc>
          <w:tcPr>
            <w:tcW w:w="4560" w:type="dxa"/>
            <w:gridSpan w:val="4"/>
            <w:tcBorders>
              <w:top w:val="single" w:sz="4" w:space="0" w:color="auto"/>
              <w:left w:val="single" w:sz="4" w:space="0" w:color="auto"/>
              <w:bottom w:val="single" w:sz="4" w:space="0" w:color="auto"/>
              <w:right w:val="single" w:sz="4" w:space="0" w:color="auto"/>
            </w:tcBorders>
            <w:shd w:val="clear" w:color="000000" w:fill="E7E6E6"/>
            <w:noWrap/>
            <w:vAlign w:val="bottom"/>
            <w:hideMark/>
          </w:tcPr>
          <w:p w14:paraId="35584755" w14:textId="77777777" w:rsidR="0097299E" w:rsidRPr="0025160C" w:rsidRDefault="0097299E">
            <w:pPr>
              <w:spacing w:after="0"/>
              <w:jc w:val="center"/>
              <w:rPr>
                <w:rFonts w:eastAsia="Times New Roman"/>
                <w:b/>
                <w:bCs/>
                <w:color w:val="000000"/>
                <w:sz w:val="18"/>
                <w:szCs w:val="18"/>
              </w:rPr>
            </w:pPr>
            <w:r w:rsidRPr="0025160C">
              <w:rPr>
                <w:b/>
                <w:bCs/>
                <w:color w:val="000000"/>
                <w:sz w:val="18"/>
                <w:szCs w:val="18"/>
              </w:rPr>
              <w:t>Alvállalkozó neve</w:t>
            </w:r>
          </w:p>
        </w:tc>
        <w:tc>
          <w:tcPr>
            <w:tcW w:w="2880" w:type="dxa"/>
            <w:gridSpan w:val="2"/>
            <w:tcBorders>
              <w:top w:val="single" w:sz="4" w:space="0" w:color="auto"/>
              <w:left w:val="nil"/>
              <w:bottom w:val="single" w:sz="4" w:space="0" w:color="auto"/>
              <w:right w:val="single" w:sz="4" w:space="0" w:color="auto"/>
            </w:tcBorders>
            <w:shd w:val="clear" w:color="000000" w:fill="E7E6E6"/>
            <w:vAlign w:val="bottom"/>
            <w:hideMark/>
          </w:tcPr>
          <w:p w14:paraId="16B547A5" w14:textId="77777777" w:rsidR="0097299E" w:rsidRPr="0025160C" w:rsidRDefault="0097299E">
            <w:pPr>
              <w:jc w:val="center"/>
              <w:rPr>
                <w:b/>
                <w:bCs/>
                <w:color w:val="000000"/>
                <w:sz w:val="18"/>
                <w:szCs w:val="18"/>
              </w:rPr>
            </w:pPr>
            <w:r w:rsidRPr="0025160C">
              <w:rPr>
                <w:b/>
                <w:bCs/>
                <w:color w:val="000000"/>
                <w:sz w:val="18"/>
                <w:szCs w:val="18"/>
              </w:rPr>
              <w:t>Alvállalkozói teljesítés nettó</w:t>
            </w:r>
            <w:r w:rsidRPr="0025160C">
              <w:rPr>
                <w:b/>
                <w:bCs/>
                <w:color w:val="000000"/>
                <w:sz w:val="18"/>
                <w:szCs w:val="18"/>
              </w:rPr>
              <w:br/>
              <w:t>értéke</w:t>
            </w:r>
          </w:p>
        </w:tc>
        <w:tc>
          <w:tcPr>
            <w:tcW w:w="2880" w:type="dxa"/>
            <w:gridSpan w:val="3"/>
            <w:tcBorders>
              <w:top w:val="single" w:sz="4" w:space="0" w:color="auto"/>
              <w:left w:val="nil"/>
              <w:bottom w:val="single" w:sz="4" w:space="0" w:color="auto"/>
              <w:right w:val="single" w:sz="4" w:space="0" w:color="auto"/>
            </w:tcBorders>
            <w:shd w:val="clear" w:color="000000" w:fill="E7E6E6"/>
            <w:vAlign w:val="bottom"/>
            <w:hideMark/>
          </w:tcPr>
          <w:p w14:paraId="438A4E85" w14:textId="77777777" w:rsidR="0097299E" w:rsidRPr="0025160C" w:rsidRDefault="0097299E">
            <w:pPr>
              <w:jc w:val="center"/>
              <w:rPr>
                <w:b/>
                <w:bCs/>
                <w:color w:val="000000"/>
                <w:sz w:val="18"/>
                <w:szCs w:val="18"/>
              </w:rPr>
            </w:pPr>
            <w:r w:rsidRPr="0025160C">
              <w:rPr>
                <w:b/>
                <w:bCs/>
                <w:color w:val="000000"/>
                <w:sz w:val="18"/>
                <w:szCs w:val="18"/>
              </w:rPr>
              <w:t>Alvállalkozói teljesítés áfa</w:t>
            </w:r>
            <w:r w:rsidRPr="0025160C">
              <w:rPr>
                <w:b/>
                <w:bCs/>
                <w:color w:val="000000"/>
                <w:sz w:val="18"/>
                <w:szCs w:val="18"/>
              </w:rPr>
              <w:br/>
              <w:t>értéke</w:t>
            </w:r>
          </w:p>
        </w:tc>
        <w:tc>
          <w:tcPr>
            <w:tcW w:w="2880" w:type="dxa"/>
            <w:gridSpan w:val="2"/>
            <w:tcBorders>
              <w:top w:val="single" w:sz="4" w:space="0" w:color="auto"/>
              <w:left w:val="nil"/>
              <w:bottom w:val="single" w:sz="4" w:space="0" w:color="auto"/>
              <w:right w:val="single" w:sz="4" w:space="0" w:color="auto"/>
            </w:tcBorders>
            <w:shd w:val="clear" w:color="000000" w:fill="E7E6E6"/>
            <w:vAlign w:val="bottom"/>
            <w:hideMark/>
          </w:tcPr>
          <w:p w14:paraId="2BF32C65" w14:textId="77777777" w:rsidR="0097299E" w:rsidRPr="0025160C" w:rsidRDefault="0097299E">
            <w:pPr>
              <w:jc w:val="center"/>
              <w:rPr>
                <w:b/>
                <w:bCs/>
                <w:color w:val="000000"/>
                <w:sz w:val="18"/>
                <w:szCs w:val="18"/>
              </w:rPr>
            </w:pPr>
            <w:r w:rsidRPr="0025160C">
              <w:rPr>
                <w:b/>
                <w:bCs/>
                <w:color w:val="000000"/>
                <w:sz w:val="18"/>
                <w:szCs w:val="18"/>
              </w:rPr>
              <w:t>Alvállalkozói teljesítés bruttó</w:t>
            </w:r>
            <w:r w:rsidRPr="0025160C">
              <w:rPr>
                <w:b/>
                <w:bCs/>
                <w:color w:val="000000"/>
                <w:sz w:val="18"/>
                <w:szCs w:val="18"/>
              </w:rPr>
              <w:br/>
              <w:t>értéke</w:t>
            </w:r>
          </w:p>
        </w:tc>
      </w:tr>
      <w:tr w:rsidR="0097299E" w14:paraId="3FCCEB48" w14:textId="77777777" w:rsidTr="0097299E">
        <w:trPr>
          <w:gridAfter w:val="3"/>
          <w:wAfter w:w="2457" w:type="dxa"/>
          <w:trHeight w:val="342"/>
        </w:trPr>
        <w:tc>
          <w:tcPr>
            <w:tcW w:w="4560" w:type="dxa"/>
            <w:gridSpan w:val="4"/>
            <w:tcBorders>
              <w:top w:val="nil"/>
              <w:left w:val="single" w:sz="4" w:space="0" w:color="auto"/>
              <w:bottom w:val="single" w:sz="4" w:space="0" w:color="auto"/>
              <w:right w:val="single" w:sz="4" w:space="0" w:color="auto"/>
            </w:tcBorders>
            <w:shd w:val="clear" w:color="auto" w:fill="auto"/>
            <w:noWrap/>
            <w:vAlign w:val="bottom"/>
            <w:hideMark/>
          </w:tcPr>
          <w:p w14:paraId="75155981" w14:textId="77777777" w:rsidR="0097299E" w:rsidRPr="0025160C" w:rsidRDefault="0097299E">
            <w:pPr>
              <w:jc w:val="left"/>
              <w:rPr>
                <w:color w:val="000000"/>
                <w:sz w:val="18"/>
                <w:szCs w:val="18"/>
              </w:rPr>
            </w:pPr>
            <w:r w:rsidRPr="0025160C">
              <w:rPr>
                <w:color w:val="000000"/>
                <w:sz w:val="18"/>
                <w:szCs w:val="18"/>
              </w:rPr>
              <w:t> </w:t>
            </w:r>
          </w:p>
        </w:tc>
        <w:tc>
          <w:tcPr>
            <w:tcW w:w="2880" w:type="dxa"/>
            <w:gridSpan w:val="2"/>
            <w:tcBorders>
              <w:top w:val="nil"/>
              <w:left w:val="nil"/>
              <w:bottom w:val="single" w:sz="4" w:space="0" w:color="auto"/>
              <w:right w:val="single" w:sz="4" w:space="0" w:color="auto"/>
            </w:tcBorders>
            <w:shd w:val="clear" w:color="auto" w:fill="auto"/>
            <w:noWrap/>
            <w:vAlign w:val="bottom"/>
            <w:hideMark/>
          </w:tcPr>
          <w:p w14:paraId="4F1798E8" w14:textId="77777777" w:rsidR="0097299E" w:rsidRPr="0025160C" w:rsidRDefault="0097299E">
            <w:pPr>
              <w:rPr>
                <w:color w:val="000000"/>
                <w:sz w:val="18"/>
                <w:szCs w:val="18"/>
              </w:rPr>
            </w:pPr>
            <w:r w:rsidRPr="0025160C">
              <w:rPr>
                <w:color w:val="000000"/>
                <w:sz w:val="18"/>
                <w:szCs w:val="18"/>
              </w:rPr>
              <w:t> </w:t>
            </w:r>
          </w:p>
        </w:tc>
        <w:tc>
          <w:tcPr>
            <w:tcW w:w="2880" w:type="dxa"/>
            <w:gridSpan w:val="3"/>
            <w:tcBorders>
              <w:top w:val="nil"/>
              <w:left w:val="nil"/>
              <w:bottom w:val="single" w:sz="4" w:space="0" w:color="auto"/>
              <w:right w:val="single" w:sz="4" w:space="0" w:color="auto"/>
            </w:tcBorders>
            <w:shd w:val="clear" w:color="auto" w:fill="auto"/>
            <w:noWrap/>
            <w:vAlign w:val="bottom"/>
            <w:hideMark/>
          </w:tcPr>
          <w:p w14:paraId="5751DD9D" w14:textId="77777777" w:rsidR="0097299E" w:rsidRPr="0025160C" w:rsidRDefault="0097299E">
            <w:pPr>
              <w:rPr>
                <w:color w:val="000000"/>
                <w:sz w:val="18"/>
                <w:szCs w:val="18"/>
              </w:rPr>
            </w:pPr>
            <w:r w:rsidRPr="0025160C">
              <w:rPr>
                <w:color w:val="000000"/>
                <w:sz w:val="18"/>
                <w:szCs w:val="18"/>
              </w:rPr>
              <w:t> </w:t>
            </w:r>
          </w:p>
        </w:tc>
        <w:tc>
          <w:tcPr>
            <w:tcW w:w="2880" w:type="dxa"/>
            <w:gridSpan w:val="2"/>
            <w:tcBorders>
              <w:top w:val="nil"/>
              <w:left w:val="nil"/>
              <w:bottom w:val="single" w:sz="4" w:space="0" w:color="auto"/>
              <w:right w:val="single" w:sz="4" w:space="0" w:color="auto"/>
            </w:tcBorders>
            <w:shd w:val="clear" w:color="auto" w:fill="auto"/>
            <w:noWrap/>
            <w:vAlign w:val="bottom"/>
            <w:hideMark/>
          </w:tcPr>
          <w:p w14:paraId="7AAFA7FF" w14:textId="77777777" w:rsidR="0097299E" w:rsidRPr="0025160C" w:rsidRDefault="0097299E">
            <w:pPr>
              <w:rPr>
                <w:color w:val="000000"/>
                <w:sz w:val="18"/>
                <w:szCs w:val="18"/>
              </w:rPr>
            </w:pPr>
            <w:r w:rsidRPr="0025160C">
              <w:rPr>
                <w:color w:val="000000"/>
                <w:sz w:val="18"/>
                <w:szCs w:val="18"/>
              </w:rPr>
              <w:t> </w:t>
            </w:r>
          </w:p>
        </w:tc>
      </w:tr>
      <w:tr w:rsidR="0097299E" w14:paraId="23FAB2C8" w14:textId="77777777" w:rsidTr="0097299E">
        <w:trPr>
          <w:gridAfter w:val="3"/>
          <w:wAfter w:w="2457" w:type="dxa"/>
          <w:trHeight w:val="342"/>
        </w:trPr>
        <w:tc>
          <w:tcPr>
            <w:tcW w:w="4560" w:type="dxa"/>
            <w:gridSpan w:val="4"/>
            <w:tcBorders>
              <w:top w:val="nil"/>
              <w:left w:val="single" w:sz="4" w:space="0" w:color="auto"/>
              <w:bottom w:val="single" w:sz="4" w:space="0" w:color="auto"/>
              <w:right w:val="single" w:sz="4" w:space="0" w:color="auto"/>
            </w:tcBorders>
            <w:shd w:val="clear" w:color="auto" w:fill="auto"/>
            <w:noWrap/>
            <w:vAlign w:val="bottom"/>
            <w:hideMark/>
          </w:tcPr>
          <w:p w14:paraId="336AF68F" w14:textId="77777777" w:rsidR="0097299E" w:rsidRPr="0025160C" w:rsidRDefault="0097299E">
            <w:pPr>
              <w:rPr>
                <w:color w:val="000000"/>
                <w:sz w:val="18"/>
                <w:szCs w:val="18"/>
              </w:rPr>
            </w:pPr>
            <w:r w:rsidRPr="0025160C">
              <w:rPr>
                <w:color w:val="000000"/>
                <w:sz w:val="18"/>
                <w:szCs w:val="18"/>
              </w:rPr>
              <w:t> </w:t>
            </w:r>
          </w:p>
        </w:tc>
        <w:tc>
          <w:tcPr>
            <w:tcW w:w="2880" w:type="dxa"/>
            <w:gridSpan w:val="2"/>
            <w:tcBorders>
              <w:top w:val="nil"/>
              <w:left w:val="nil"/>
              <w:bottom w:val="single" w:sz="4" w:space="0" w:color="auto"/>
              <w:right w:val="single" w:sz="4" w:space="0" w:color="auto"/>
            </w:tcBorders>
            <w:shd w:val="clear" w:color="auto" w:fill="auto"/>
            <w:noWrap/>
            <w:vAlign w:val="bottom"/>
            <w:hideMark/>
          </w:tcPr>
          <w:p w14:paraId="298197C7" w14:textId="77777777" w:rsidR="0097299E" w:rsidRPr="0025160C" w:rsidRDefault="0097299E">
            <w:pPr>
              <w:rPr>
                <w:color w:val="000000"/>
                <w:sz w:val="18"/>
                <w:szCs w:val="18"/>
              </w:rPr>
            </w:pPr>
            <w:r w:rsidRPr="0025160C">
              <w:rPr>
                <w:color w:val="000000"/>
                <w:sz w:val="18"/>
                <w:szCs w:val="18"/>
              </w:rPr>
              <w:t> </w:t>
            </w:r>
          </w:p>
        </w:tc>
        <w:tc>
          <w:tcPr>
            <w:tcW w:w="2880" w:type="dxa"/>
            <w:gridSpan w:val="3"/>
            <w:tcBorders>
              <w:top w:val="nil"/>
              <w:left w:val="nil"/>
              <w:bottom w:val="single" w:sz="4" w:space="0" w:color="auto"/>
              <w:right w:val="single" w:sz="4" w:space="0" w:color="auto"/>
            </w:tcBorders>
            <w:shd w:val="clear" w:color="auto" w:fill="auto"/>
            <w:noWrap/>
            <w:vAlign w:val="bottom"/>
            <w:hideMark/>
          </w:tcPr>
          <w:p w14:paraId="6BA8803C" w14:textId="77777777" w:rsidR="0097299E" w:rsidRPr="0025160C" w:rsidRDefault="0097299E">
            <w:pPr>
              <w:rPr>
                <w:color w:val="000000"/>
                <w:sz w:val="18"/>
                <w:szCs w:val="18"/>
              </w:rPr>
            </w:pPr>
            <w:r w:rsidRPr="0025160C">
              <w:rPr>
                <w:color w:val="000000"/>
                <w:sz w:val="18"/>
                <w:szCs w:val="18"/>
              </w:rPr>
              <w:t> </w:t>
            </w:r>
          </w:p>
        </w:tc>
        <w:tc>
          <w:tcPr>
            <w:tcW w:w="2880" w:type="dxa"/>
            <w:gridSpan w:val="2"/>
            <w:tcBorders>
              <w:top w:val="nil"/>
              <w:left w:val="nil"/>
              <w:bottom w:val="single" w:sz="4" w:space="0" w:color="auto"/>
              <w:right w:val="single" w:sz="4" w:space="0" w:color="auto"/>
            </w:tcBorders>
            <w:shd w:val="clear" w:color="auto" w:fill="auto"/>
            <w:noWrap/>
            <w:vAlign w:val="bottom"/>
            <w:hideMark/>
          </w:tcPr>
          <w:p w14:paraId="3A4C80EC" w14:textId="77777777" w:rsidR="0097299E" w:rsidRPr="0025160C" w:rsidRDefault="0097299E">
            <w:pPr>
              <w:rPr>
                <w:color w:val="000000"/>
                <w:sz w:val="18"/>
                <w:szCs w:val="18"/>
              </w:rPr>
            </w:pPr>
            <w:r w:rsidRPr="0025160C">
              <w:rPr>
                <w:color w:val="000000"/>
                <w:sz w:val="18"/>
                <w:szCs w:val="18"/>
              </w:rPr>
              <w:t> </w:t>
            </w:r>
          </w:p>
        </w:tc>
      </w:tr>
      <w:tr w:rsidR="0097299E" w14:paraId="4AA12215" w14:textId="77777777" w:rsidTr="0097299E">
        <w:trPr>
          <w:gridAfter w:val="3"/>
          <w:wAfter w:w="2457" w:type="dxa"/>
          <w:trHeight w:val="342"/>
        </w:trPr>
        <w:tc>
          <w:tcPr>
            <w:tcW w:w="4560" w:type="dxa"/>
            <w:gridSpan w:val="4"/>
            <w:tcBorders>
              <w:top w:val="nil"/>
              <w:left w:val="single" w:sz="4" w:space="0" w:color="auto"/>
              <w:bottom w:val="single" w:sz="4" w:space="0" w:color="auto"/>
              <w:right w:val="single" w:sz="4" w:space="0" w:color="auto"/>
            </w:tcBorders>
            <w:shd w:val="clear" w:color="auto" w:fill="auto"/>
            <w:noWrap/>
            <w:vAlign w:val="bottom"/>
            <w:hideMark/>
          </w:tcPr>
          <w:p w14:paraId="63A95C59" w14:textId="77777777" w:rsidR="0097299E" w:rsidRPr="0025160C" w:rsidRDefault="0097299E">
            <w:pPr>
              <w:rPr>
                <w:color w:val="000000"/>
                <w:sz w:val="18"/>
                <w:szCs w:val="18"/>
              </w:rPr>
            </w:pPr>
            <w:r w:rsidRPr="0025160C">
              <w:rPr>
                <w:color w:val="000000"/>
                <w:sz w:val="18"/>
                <w:szCs w:val="18"/>
              </w:rPr>
              <w:t> </w:t>
            </w:r>
          </w:p>
        </w:tc>
        <w:tc>
          <w:tcPr>
            <w:tcW w:w="2880" w:type="dxa"/>
            <w:gridSpan w:val="2"/>
            <w:tcBorders>
              <w:top w:val="nil"/>
              <w:left w:val="nil"/>
              <w:bottom w:val="single" w:sz="4" w:space="0" w:color="auto"/>
              <w:right w:val="single" w:sz="4" w:space="0" w:color="auto"/>
            </w:tcBorders>
            <w:shd w:val="clear" w:color="auto" w:fill="auto"/>
            <w:noWrap/>
            <w:vAlign w:val="bottom"/>
            <w:hideMark/>
          </w:tcPr>
          <w:p w14:paraId="7348BD49" w14:textId="77777777" w:rsidR="0097299E" w:rsidRPr="0025160C" w:rsidRDefault="0097299E">
            <w:pPr>
              <w:rPr>
                <w:color w:val="000000"/>
                <w:sz w:val="18"/>
                <w:szCs w:val="18"/>
              </w:rPr>
            </w:pPr>
            <w:r w:rsidRPr="0025160C">
              <w:rPr>
                <w:color w:val="000000"/>
                <w:sz w:val="18"/>
                <w:szCs w:val="18"/>
              </w:rPr>
              <w:t> </w:t>
            </w:r>
          </w:p>
        </w:tc>
        <w:tc>
          <w:tcPr>
            <w:tcW w:w="2880" w:type="dxa"/>
            <w:gridSpan w:val="3"/>
            <w:tcBorders>
              <w:top w:val="nil"/>
              <w:left w:val="nil"/>
              <w:bottom w:val="single" w:sz="4" w:space="0" w:color="auto"/>
              <w:right w:val="single" w:sz="4" w:space="0" w:color="auto"/>
            </w:tcBorders>
            <w:shd w:val="clear" w:color="auto" w:fill="auto"/>
            <w:noWrap/>
            <w:vAlign w:val="bottom"/>
            <w:hideMark/>
          </w:tcPr>
          <w:p w14:paraId="48929C7E" w14:textId="77777777" w:rsidR="0097299E" w:rsidRPr="0025160C" w:rsidRDefault="0097299E">
            <w:pPr>
              <w:rPr>
                <w:color w:val="000000"/>
                <w:sz w:val="18"/>
                <w:szCs w:val="18"/>
              </w:rPr>
            </w:pPr>
            <w:r w:rsidRPr="0025160C">
              <w:rPr>
                <w:color w:val="000000"/>
                <w:sz w:val="18"/>
                <w:szCs w:val="18"/>
              </w:rPr>
              <w:t> </w:t>
            </w:r>
          </w:p>
        </w:tc>
        <w:tc>
          <w:tcPr>
            <w:tcW w:w="2880" w:type="dxa"/>
            <w:gridSpan w:val="2"/>
            <w:tcBorders>
              <w:top w:val="nil"/>
              <w:left w:val="nil"/>
              <w:bottom w:val="single" w:sz="4" w:space="0" w:color="auto"/>
              <w:right w:val="single" w:sz="4" w:space="0" w:color="auto"/>
            </w:tcBorders>
            <w:shd w:val="clear" w:color="auto" w:fill="auto"/>
            <w:noWrap/>
            <w:vAlign w:val="bottom"/>
            <w:hideMark/>
          </w:tcPr>
          <w:p w14:paraId="3B8A7B18" w14:textId="77777777" w:rsidR="0097299E" w:rsidRPr="0025160C" w:rsidRDefault="0097299E">
            <w:pPr>
              <w:rPr>
                <w:color w:val="000000"/>
                <w:sz w:val="18"/>
                <w:szCs w:val="18"/>
              </w:rPr>
            </w:pPr>
            <w:r w:rsidRPr="0025160C">
              <w:rPr>
                <w:color w:val="000000"/>
                <w:sz w:val="18"/>
                <w:szCs w:val="18"/>
              </w:rPr>
              <w:t> </w:t>
            </w:r>
          </w:p>
        </w:tc>
      </w:tr>
      <w:tr w:rsidR="0097299E" w14:paraId="622ADEBC" w14:textId="77777777" w:rsidTr="0097299E">
        <w:trPr>
          <w:gridAfter w:val="3"/>
          <w:wAfter w:w="2457" w:type="dxa"/>
          <w:trHeight w:val="342"/>
        </w:trPr>
        <w:tc>
          <w:tcPr>
            <w:tcW w:w="4560" w:type="dxa"/>
            <w:gridSpan w:val="4"/>
            <w:tcBorders>
              <w:top w:val="nil"/>
              <w:left w:val="single" w:sz="4" w:space="0" w:color="auto"/>
              <w:bottom w:val="single" w:sz="4" w:space="0" w:color="auto"/>
              <w:right w:val="single" w:sz="4" w:space="0" w:color="auto"/>
            </w:tcBorders>
            <w:shd w:val="clear" w:color="auto" w:fill="auto"/>
            <w:noWrap/>
            <w:vAlign w:val="bottom"/>
            <w:hideMark/>
          </w:tcPr>
          <w:p w14:paraId="22A55BB8" w14:textId="77777777" w:rsidR="0097299E" w:rsidRPr="0025160C" w:rsidRDefault="0097299E">
            <w:pPr>
              <w:rPr>
                <w:color w:val="000000"/>
                <w:sz w:val="18"/>
                <w:szCs w:val="18"/>
              </w:rPr>
            </w:pPr>
            <w:r w:rsidRPr="0025160C">
              <w:rPr>
                <w:color w:val="000000"/>
                <w:sz w:val="18"/>
                <w:szCs w:val="18"/>
              </w:rPr>
              <w:lastRenderedPageBreak/>
              <w:t> </w:t>
            </w:r>
          </w:p>
        </w:tc>
        <w:tc>
          <w:tcPr>
            <w:tcW w:w="2880" w:type="dxa"/>
            <w:gridSpan w:val="2"/>
            <w:tcBorders>
              <w:top w:val="nil"/>
              <w:left w:val="nil"/>
              <w:bottom w:val="single" w:sz="4" w:space="0" w:color="auto"/>
              <w:right w:val="single" w:sz="4" w:space="0" w:color="auto"/>
            </w:tcBorders>
            <w:shd w:val="clear" w:color="auto" w:fill="auto"/>
            <w:noWrap/>
            <w:vAlign w:val="bottom"/>
            <w:hideMark/>
          </w:tcPr>
          <w:p w14:paraId="3CBC5E63" w14:textId="77777777" w:rsidR="0097299E" w:rsidRPr="0025160C" w:rsidRDefault="0097299E">
            <w:pPr>
              <w:rPr>
                <w:color w:val="000000"/>
                <w:sz w:val="18"/>
                <w:szCs w:val="18"/>
              </w:rPr>
            </w:pPr>
            <w:r w:rsidRPr="0025160C">
              <w:rPr>
                <w:color w:val="000000"/>
                <w:sz w:val="18"/>
                <w:szCs w:val="18"/>
              </w:rPr>
              <w:t> </w:t>
            </w:r>
          </w:p>
        </w:tc>
        <w:tc>
          <w:tcPr>
            <w:tcW w:w="2880" w:type="dxa"/>
            <w:gridSpan w:val="3"/>
            <w:tcBorders>
              <w:top w:val="nil"/>
              <w:left w:val="nil"/>
              <w:bottom w:val="single" w:sz="4" w:space="0" w:color="auto"/>
              <w:right w:val="single" w:sz="4" w:space="0" w:color="auto"/>
            </w:tcBorders>
            <w:shd w:val="clear" w:color="auto" w:fill="auto"/>
            <w:noWrap/>
            <w:vAlign w:val="bottom"/>
            <w:hideMark/>
          </w:tcPr>
          <w:p w14:paraId="217DCCD1" w14:textId="77777777" w:rsidR="0097299E" w:rsidRPr="0025160C" w:rsidRDefault="0097299E">
            <w:pPr>
              <w:rPr>
                <w:color w:val="000000"/>
                <w:sz w:val="18"/>
                <w:szCs w:val="18"/>
              </w:rPr>
            </w:pPr>
            <w:r w:rsidRPr="0025160C">
              <w:rPr>
                <w:color w:val="000000"/>
                <w:sz w:val="18"/>
                <w:szCs w:val="18"/>
              </w:rPr>
              <w:t> </w:t>
            </w:r>
          </w:p>
        </w:tc>
        <w:tc>
          <w:tcPr>
            <w:tcW w:w="2880" w:type="dxa"/>
            <w:gridSpan w:val="2"/>
            <w:tcBorders>
              <w:top w:val="nil"/>
              <w:left w:val="nil"/>
              <w:bottom w:val="single" w:sz="4" w:space="0" w:color="auto"/>
              <w:right w:val="single" w:sz="4" w:space="0" w:color="auto"/>
            </w:tcBorders>
            <w:shd w:val="clear" w:color="auto" w:fill="auto"/>
            <w:noWrap/>
            <w:vAlign w:val="bottom"/>
            <w:hideMark/>
          </w:tcPr>
          <w:p w14:paraId="72272106" w14:textId="77777777" w:rsidR="0097299E" w:rsidRPr="0025160C" w:rsidRDefault="0097299E">
            <w:pPr>
              <w:rPr>
                <w:color w:val="000000"/>
                <w:sz w:val="18"/>
                <w:szCs w:val="18"/>
              </w:rPr>
            </w:pPr>
            <w:r w:rsidRPr="0025160C">
              <w:rPr>
                <w:color w:val="000000"/>
                <w:sz w:val="18"/>
                <w:szCs w:val="18"/>
              </w:rPr>
              <w:t> </w:t>
            </w:r>
          </w:p>
        </w:tc>
      </w:tr>
      <w:tr w:rsidR="0097299E" w14:paraId="2A87F1C6" w14:textId="77777777" w:rsidTr="0097299E">
        <w:trPr>
          <w:gridAfter w:val="3"/>
          <w:wAfter w:w="2457" w:type="dxa"/>
          <w:trHeight w:val="342"/>
        </w:trPr>
        <w:tc>
          <w:tcPr>
            <w:tcW w:w="4560" w:type="dxa"/>
            <w:gridSpan w:val="4"/>
            <w:tcBorders>
              <w:top w:val="nil"/>
              <w:left w:val="single" w:sz="4" w:space="0" w:color="auto"/>
              <w:bottom w:val="single" w:sz="4" w:space="0" w:color="auto"/>
              <w:right w:val="single" w:sz="4" w:space="0" w:color="auto"/>
            </w:tcBorders>
            <w:shd w:val="clear" w:color="auto" w:fill="auto"/>
            <w:noWrap/>
            <w:vAlign w:val="bottom"/>
            <w:hideMark/>
          </w:tcPr>
          <w:p w14:paraId="21AFC05E" w14:textId="77777777" w:rsidR="0097299E" w:rsidRPr="0025160C" w:rsidRDefault="0097299E">
            <w:pPr>
              <w:rPr>
                <w:color w:val="000000"/>
                <w:sz w:val="18"/>
                <w:szCs w:val="18"/>
              </w:rPr>
            </w:pPr>
            <w:r w:rsidRPr="0025160C">
              <w:rPr>
                <w:color w:val="000000"/>
                <w:sz w:val="18"/>
                <w:szCs w:val="18"/>
              </w:rPr>
              <w:t> </w:t>
            </w:r>
          </w:p>
        </w:tc>
        <w:tc>
          <w:tcPr>
            <w:tcW w:w="2880" w:type="dxa"/>
            <w:gridSpan w:val="2"/>
            <w:tcBorders>
              <w:top w:val="nil"/>
              <w:left w:val="nil"/>
              <w:bottom w:val="single" w:sz="4" w:space="0" w:color="auto"/>
              <w:right w:val="single" w:sz="4" w:space="0" w:color="auto"/>
            </w:tcBorders>
            <w:shd w:val="clear" w:color="auto" w:fill="auto"/>
            <w:noWrap/>
            <w:vAlign w:val="bottom"/>
            <w:hideMark/>
          </w:tcPr>
          <w:p w14:paraId="6E73A977" w14:textId="77777777" w:rsidR="0097299E" w:rsidRPr="0025160C" w:rsidRDefault="0097299E">
            <w:pPr>
              <w:rPr>
                <w:color w:val="000000"/>
                <w:sz w:val="18"/>
                <w:szCs w:val="18"/>
              </w:rPr>
            </w:pPr>
            <w:r w:rsidRPr="0025160C">
              <w:rPr>
                <w:color w:val="000000"/>
                <w:sz w:val="18"/>
                <w:szCs w:val="18"/>
              </w:rPr>
              <w:t> </w:t>
            </w:r>
          </w:p>
        </w:tc>
        <w:tc>
          <w:tcPr>
            <w:tcW w:w="2880" w:type="dxa"/>
            <w:gridSpan w:val="3"/>
            <w:tcBorders>
              <w:top w:val="nil"/>
              <w:left w:val="nil"/>
              <w:bottom w:val="single" w:sz="4" w:space="0" w:color="auto"/>
              <w:right w:val="single" w:sz="4" w:space="0" w:color="auto"/>
            </w:tcBorders>
            <w:shd w:val="clear" w:color="auto" w:fill="auto"/>
            <w:noWrap/>
            <w:vAlign w:val="bottom"/>
            <w:hideMark/>
          </w:tcPr>
          <w:p w14:paraId="663939D5" w14:textId="77777777" w:rsidR="0097299E" w:rsidRPr="0025160C" w:rsidRDefault="0097299E">
            <w:pPr>
              <w:rPr>
                <w:color w:val="000000"/>
                <w:sz w:val="18"/>
                <w:szCs w:val="18"/>
              </w:rPr>
            </w:pPr>
            <w:r w:rsidRPr="0025160C">
              <w:rPr>
                <w:color w:val="000000"/>
                <w:sz w:val="18"/>
                <w:szCs w:val="18"/>
              </w:rPr>
              <w:t> </w:t>
            </w:r>
          </w:p>
        </w:tc>
        <w:tc>
          <w:tcPr>
            <w:tcW w:w="2880" w:type="dxa"/>
            <w:gridSpan w:val="2"/>
            <w:tcBorders>
              <w:top w:val="nil"/>
              <w:left w:val="nil"/>
              <w:bottom w:val="single" w:sz="4" w:space="0" w:color="auto"/>
              <w:right w:val="single" w:sz="4" w:space="0" w:color="auto"/>
            </w:tcBorders>
            <w:shd w:val="clear" w:color="auto" w:fill="auto"/>
            <w:noWrap/>
            <w:vAlign w:val="bottom"/>
            <w:hideMark/>
          </w:tcPr>
          <w:p w14:paraId="3C6C871B" w14:textId="77777777" w:rsidR="0097299E" w:rsidRPr="0025160C" w:rsidRDefault="0097299E">
            <w:pPr>
              <w:rPr>
                <w:color w:val="000000"/>
                <w:sz w:val="18"/>
                <w:szCs w:val="18"/>
              </w:rPr>
            </w:pPr>
            <w:r w:rsidRPr="0025160C">
              <w:rPr>
                <w:color w:val="000000"/>
                <w:sz w:val="18"/>
                <w:szCs w:val="18"/>
              </w:rPr>
              <w:t> </w:t>
            </w:r>
          </w:p>
        </w:tc>
      </w:tr>
      <w:tr w:rsidR="0097299E" w14:paraId="06C19249" w14:textId="77777777" w:rsidTr="0097299E">
        <w:trPr>
          <w:gridAfter w:val="3"/>
          <w:wAfter w:w="2457" w:type="dxa"/>
          <w:trHeight w:val="342"/>
        </w:trPr>
        <w:tc>
          <w:tcPr>
            <w:tcW w:w="4560" w:type="dxa"/>
            <w:gridSpan w:val="4"/>
            <w:tcBorders>
              <w:top w:val="nil"/>
              <w:left w:val="single" w:sz="4" w:space="0" w:color="auto"/>
              <w:bottom w:val="single" w:sz="4" w:space="0" w:color="auto"/>
              <w:right w:val="single" w:sz="4" w:space="0" w:color="auto"/>
            </w:tcBorders>
            <w:shd w:val="clear" w:color="auto" w:fill="auto"/>
            <w:noWrap/>
            <w:vAlign w:val="bottom"/>
            <w:hideMark/>
          </w:tcPr>
          <w:p w14:paraId="3C53000A" w14:textId="77777777" w:rsidR="0097299E" w:rsidRPr="0025160C" w:rsidRDefault="0097299E">
            <w:pPr>
              <w:rPr>
                <w:color w:val="000000"/>
                <w:sz w:val="18"/>
                <w:szCs w:val="18"/>
              </w:rPr>
            </w:pPr>
            <w:r w:rsidRPr="0025160C">
              <w:rPr>
                <w:color w:val="000000"/>
                <w:sz w:val="18"/>
                <w:szCs w:val="18"/>
              </w:rPr>
              <w:t> </w:t>
            </w:r>
          </w:p>
        </w:tc>
        <w:tc>
          <w:tcPr>
            <w:tcW w:w="2880" w:type="dxa"/>
            <w:gridSpan w:val="2"/>
            <w:tcBorders>
              <w:top w:val="nil"/>
              <w:left w:val="nil"/>
              <w:bottom w:val="single" w:sz="4" w:space="0" w:color="auto"/>
              <w:right w:val="single" w:sz="4" w:space="0" w:color="auto"/>
            </w:tcBorders>
            <w:shd w:val="clear" w:color="auto" w:fill="auto"/>
            <w:noWrap/>
            <w:vAlign w:val="bottom"/>
            <w:hideMark/>
          </w:tcPr>
          <w:p w14:paraId="57354192" w14:textId="77777777" w:rsidR="0097299E" w:rsidRPr="0025160C" w:rsidRDefault="0097299E">
            <w:pPr>
              <w:rPr>
                <w:color w:val="000000"/>
                <w:sz w:val="18"/>
                <w:szCs w:val="18"/>
              </w:rPr>
            </w:pPr>
            <w:r w:rsidRPr="0025160C">
              <w:rPr>
                <w:color w:val="000000"/>
                <w:sz w:val="18"/>
                <w:szCs w:val="18"/>
              </w:rPr>
              <w:t> </w:t>
            </w:r>
          </w:p>
        </w:tc>
        <w:tc>
          <w:tcPr>
            <w:tcW w:w="2880" w:type="dxa"/>
            <w:gridSpan w:val="3"/>
            <w:tcBorders>
              <w:top w:val="nil"/>
              <w:left w:val="nil"/>
              <w:bottom w:val="single" w:sz="4" w:space="0" w:color="auto"/>
              <w:right w:val="single" w:sz="4" w:space="0" w:color="auto"/>
            </w:tcBorders>
            <w:shd w:val="clear" w:color="auto" w:fill="auto"/>
            <w:noWrap/>
            <w:vAlign w:val="bottom"/>
            <w:hideMark/>
          </w:tcPr>
          <w:p w14:paraId="312151E3" w14:textId="77777777" w:rsidR="0097299E" w:rsidRPr="0025160C" w:rsidRDefault="0097299E">
            <w:pPr>
              <w:rPr>
                <w:color w:val="000000"/>
                <w:sz w:val="18"/>
                <w:szCs w:val="18"/>
              </w:rPr>
            </w:pPr>
            <w:r w:rsidRPr="0025160C">
              <w:rPr>
                <w:color w:val="000000"/>
                <w:sz w:val="18"/>
                <w:szCs w:val="18"/>
              </w:rPr>
              <w:t> </w:t>
            </w:r>
          </w:p>
        </w:tc>
        <w:tc>
          <w:tcPr>
            <w:tcW w:w="2880" w:type="dxa"/>
            <w:gridSpan w:val="2"/>
            <w:tcBorders>
              <w:top w:val="nil"/>
              <w:left w:val="nil"/>
              <w:bottom w:val="single" w:sz="4" w:space="0" w:color="auto"/>
              <w:right w:val="single" w:sz="4" w:space="0" w:color="auto"/>
            </w:tcBorders>
            <w:shd w:val="clear" w:color="auto" w:fill="auto"/>
            <w:noWrap/>
            <w:vAlign w:val="bottom"/>
            <w:hideMark/>
          </w:tcPr>
          <w:p w14:paraId="664F2EC1" w14:textId="77777777" w:rsidR="0097299E" w:rsidRPr="0025160C" w:rsidRDefault="0097299E">
            <w:pPr>
              <w:rPr>
                <w:color w:val="000000"/>
                <w:sz w:val="18"/>
                <w:szCs w:val="18"/>
              </w:rPr>
            </w:pPr>
            <w:r w:rsidRPr="0025160C">
              <w:rPr>
                <w:color w:val="000000"/>
                <w:sz w:val="18"/>
                <w:szCs w:val="18"/>
              </w:rPr>
              <w:t> </w:t>
            </w:r>
          </w:p>
        </w:tc>
      </w:tr>
      <w:tr w:rsidR="0097299E" w14:paraId="3064C804" w14:textId="77777777" w:rsidTr="0097299E">
        <w:trPr>
          <w:gridAfter w:val="3"/>
          <w:wAfter w:w="2457" w:type="dxa"/>
          <w:trHeight w:val="342"/>
        </w:trPr>
        <w:tc>
          <w:tcPr>
            <w:tcW w:w="4560" w:type="dxa"/>
            <w:gridSpan w:val="4"/>
            <w:tcBorders>
              <w:top w:val="nil"/>
              <w:left w:val="single" w:sz="4" w:space="0" w:color="auto"/>
              <w:bottom w:val="single" w:sz="4" w:space="0" w:color="auto"/>
              <w:right w:val="single" w:sz="4" w:space="0" w:color="auto"/>
            </w:tcBorders>
            <w:shd w:val="clear" w:color="auto" w:fill="auto"/>
            <w:noWrap/>
            <w:vAlign w:val="bottom"/>
            <w:hideMark/>
          </w:tcPr>
          <w:p w14:paraId="4B15AAC6" w14:textId="77777777" w:rsidR="0097299E" w:rsidRPr="0025160C" w:rsidRDefault="0097299E">
            <w:pPr>
              <w:rPr>
                <w:color w:val="000000"/>
                <w:sz w:val="18"/>
                <w:szCs w:val="18"/>
              </w:rPr>
            </w:pPr>
            <w:r w:rsidRPr="0025160C">
              <w:rPr>
                <w:color w:val="000000"/>
                <w:sz w:val="18"/>
                <w:szCs w:val="18"/>
              </w:rPr>
              <w:t> </w:t>
            </w:r>
          </w:p>
        </w:tc>
        <w:tc>
          <w:tcPr>
            <w:tcW w:w="2880" w:type="dxa"/>
            <w:gridSpan w:val="2"/>
            <w:tcBorders>
              <w:top w:val="nil"/>
              <w:left w:val="nil"/>
              <w:bottom w:val="single" w:sz="4" w:space="0" w:color="auto"/>
              <w:right w:val="single" w:sz="4" w:space="0" w:color="auto"/>
            </w:tcBorders>
            <w:shd w:val="clear" w:color="auto" w:fill="auto"/>
            <w:noWrap/>
            <w:vAlign w:val="bottom"/>
            <w:hideMark/>
          </w:tcPr>
          <w:p w14:paraId="194546DF" w14:textId="77777777" w:rsidR="0097299E" w:rsidRPr="0025160C" w:rsidRDefault="0097299E">
            <w:pPr>
              <w:rPr>
                <w:color w:val="000000"/>
                <w:sz w:val="18"/>
                <w:szCs w:val="18"/>
              </w:rPr>
            </w:pPr>
            <w:r w:rsidRPr="0025160C">
              <w:rPr>
                <w:color w:val="000000"/>
                <w:sz w:val="18"/>
                <w:szCs w:val="18"/>
              </w:rPr>
              <w:t> </w:t>
            </w:r>
          </w:p>
        </w:tc>
        <w:tc>
          <w:tcPr>
            <w:tcW w:w="2880" w:type="dxa"/>
            <w:gridSpan w:val="3"/>
            <w:tcBorders>
              <w:top w:val="nil"/>
              <w:left w:val="nil"/>
              <w:bottom w:val="single" w:sz="4" w:space="0" w:color="auto"/>
              <w:right w:val="single" w:sz="4" w:space="0" w:color="auto"/>
            </w:tcBorders>
            <w:shd w:val="clear" w:color="auto" w:fill="auto"/>
            <w:noWrap/>
            <w:vAlign w:val="bottom"/>
            <w:hideMark/>
          </w:tcPr>
          <w:p w14:paraId="11BCA3CB" w14:textId="77777777" w:rsidR="0097299E" w:rsidRPr="0025160C" w:rsidRDefault="0097299E">
            <w:pPr>
              <w:rPr>
                <w:color w:val="000000"/>
                <w:sz w:val="18"/>
                <w:szCs w:val="18"/>
              </w:rPr>
            </w:pPr>
            <w:r w:rsidRPr="0025160C">
              <w:rPr>
                <w:color w:val="000000"/>
                <w:sz w:val="18"/>
                <w:szCs w:val="18"/>
              </w:rPr>
              <w:t> </w:t>
            </w:r>
          </w:p>
        </w:tc>
        <w:tc>
          <w:tcPr>
            <w:tcW w:w="2880" w:type="dxa"/>
            <w:gridSpan w:val="2"/>
            <w:tcBorders>
              <w:top w:val="nil"/>
              <w:left w:val="nil"/>
              <w:bottom w:val="single" w:sz="4" w:space="0" w:color="auto"/>
              <w:right w:val="single" w:sz="4" w:space="0" w:color="auto"/>
            </w:tcBorders>
            <w:shd w:val="clear" w:color="auto" w:fill="auto"/>
            <w:noWrap/>
            <w:vAlign w:val="bottom"/>
            <w:hideMark/>
          </w:tcPr>
          <w:p w14:paraId="0CE460DD" w14:textId="77777777" w:rsidR="0097299E" w:rsidRPr="0025160C" w:rsidRDefault="0097299E">
            <w:pPr>
              <w:rPr>
                <w:color w:val="000000"/>
                <w:sz w:val="18"/>
                <w:szCs w:val="18"/>
              </w:rPr>
            </w:pPr>
            <w:r w:rsidRPr="0025160C">
              <w:rPr>
                <w:color w:val="000000"/>
                <w:sz w:val="18"/>
                <w:szCs w:val="18"/>
              </w:rPr>
              <w:t> </w:t>
            </w:r>
          </w:p>
        </w:tc>
      </w:tr>
      <w:tr w:rsidR="0097299E" w14:paraId="714D59BE" w14:textId="77777777" w:rsidTr="0097299E">
        <w:trPr>
          <w:gridAfter w:val="3"/>
          <w:wAfter w:w="2457" w:type="dxa"/>
          <w:trHeight w:val="342"/>
        </w:trPr>
        <w:tc>
          <w:tcPr>
            <w:tcW w:w="4560" w:type="dxa"/>
            <w:gridSpan w:val="4"/>
            <w:tcBorders>
              <w:top w:val="nil"/>
              <w:left w:val="single" w:sz="4" w:space="0" w:color="auto"/>
              <w:bottom w:val="single" w:sz="4" w:space="0" w:color="auto"/>
              <w:right w:val="single" w:sz="4" w:space="0" w:color="auto"/>
            </w:tcBorders>
            <w:shd w:val="clear" w:color="auto" w:fill="auto"/>
            <w:noWrap/>
            <w:vAlign w:val="bottom"/>
            <w:hideMark/>
          </w:tcPr>
          <w:p w14:paraId="255A111B" w14:textId="77777777" w:rsidR="0097299E" w:rsidRPr="0025160C" w:rsidRDefault="0097299E">
            <w:pPr>
              <w:rPr>
                <w:color w:val="000000"/>
                <w:sz w:val="18"/>
                <w:szCs w:val="18"/>
              </w:rPr>
            </w:pPr>
            <w:r w:rsidRPr="0025160C">
              <w:rPr>
                <w:color w:val="000000"/>
                <w:sz w:val="18"/>
                <w:szCs w:val="18"/>
              </w:rPr>
              <w:t>Teljesítésből alvállalkozókat megillető összeg:</w:t>
            </w:r>
          </w:p>
        </w:tc>
        <w:tc>
          <w:tcPr>
            <w:tcW w:w="2880" w:type="dxa"/>
            <w:gridSpan w:val="2"/>
            <w:tcBorders>
              <w:top w:val="nil"/>
              <w:left w:val="nil"/>
              <w:bottom w:val="single" w:sz="4" w:space="0" w:color="auto"/>
              <w:right w:val="single" w:sz="4" w:space="0" w:color="auto"/>
            </w:tcBorders>
            <w:shd w:val="clear" w:color="auto" w:fill="auto"/>
            <w:noWrap/>
            <w:vAlign w:val="bottom"/>
            <w:hideMark/>
          </w:tcPr>
          <w:p w14:paraId="0B4EEF83" w14:textId="77777777" w:rsidR="0097299E" w:rsidRPr="0025160C" w:rsidRDefault="0097299E">
            <w:pPr>
              <w:rPr>
                <w:b/>
                <w:bCs/>
                <w:color w:val="000000"/>
                <w:sz w:val="18"/>
                <w:szCs w:val="18"/>
              </w:rPr>
            </w:pPr>
            <w:r w:rsidRPr="0025160C">
              <w:rPr>
                <w:b/>
                <w:bCs/>
                <w:color w:val="000000"/>
                <w:sz w:val="18"/>
                <w:szCs w:val="18"/>
              </w:rPr>
              <w:t> </w:t>
            </w:r>
          </w:p>
        </w:tc>
        <w:tc>
          <w:tcPr>
            <w:tcW w:w="2880" w:type="dxa"/>
            <w:gridSpan w:val="3"/>
            <w:tcBorders>
              <w:top w:val="nil"/>
              <w:left w:val="nil"/>
              <w:bottom w:val="single" w:sz="4" w:space="0" w:color="auto"/>
              <w:right w:val="single" w:sz="4" w:space="0" w:color="auto"/>
            </w:tcBorders>
            <w:shd w:val="clear" w:color="auto" w:fill="auto"/>
            <w:noWrap/>
            <w:vAlign w:val="bottom"/>
            <w:hideMark/>
          </w:tcPr>
          <w:p w14:paraId="6E4718A1" w14:textId="77777777" w:rsidR="0097299E" w:rsidRPr="0025160C" w:rsidRDefault="0097299E">
            <w:pPr>
              <w:rPr>
                <w:b/>
                <w:bCs/>
                <w:color w:val="000000"/>
                <w:sz w:val="18"/>
                <w:szCs w:val="18"/>
              </w:rPr>
            </w:pPr>
            <w:r w:rsidRPr="0025160C">
              <w:rPr>
                <w:b/>
                <w:bCs/>
                <w:color w:val="000000"/>
                <w:sz w:val="18"/>
                <w:szCs w:val="18"/>
              </w:rPr>
              <w:t> </w:t>
            </w:r>
          </w:p>
        </w:tc>
        <w:tc>
          <w:tcPr>
            <w:tcW w:w="2880" w:type="dxa"/>
            <w:gridSpan w:val="2"/>
            <w:tcBorders>
              <w:top w:val="nil"/>
              <w:left w:val="nil"/>
              <w:bottom w:val="single" w:sz="4" w:space="0" w:color="auto"/>
              <w:right w:val="single" w:sz="4" w:space="0" w:color="auto"/>
            </w:tcBorders>
            <w:shd w:val="clear" w:color="auto" w:fill="auto"/>
            <w:noWrap/>
            <w:vAlign w:val="bottom"/>
            <w:hideMark/>
          </w:tcPr>
          <w:p w14:paraId="3888C07D" w14:textId="77777777" w:rsidR="0097299E" w:rsidRPr="0025160C" w:rsidRDefault="0097299E">
            <w:pPr>
              <w:rPr>
                <w:b/>
                <w:bCs/>
                <w:color w:val="000000"/>
                <w:sz w:val="18"/>
                <w:szCs w:val="18"/>
              </w:rPr>
            </w:pPr>
            <w:r w:rsidRPr="0025160C">
              <w:rPr>
                <w:b/>
                <w:bCs/>
                <w:color w:val="000000"/>
                <w:sz w:val="18"/>
                <w:szCs w:val="18"/>
              </w:rPr>
              <w:t> </w:t>
            </w:r>
          </w:p>
        </w:tc>
      </w:tr>
      <w:tr w:rsidR="0097299E" w14:paraId="3C9F300C" w14:textId="77777777" w:rsidTr="0097299E">
        <w:trPr>
          <w:gridAfter w:val="3"/>
          <w:wAfter w:w="2457" w:type="dxa"/>
          <w:trHeight w:val="342"/>
        </w:trPr>
        <w:tc>
          <w:tcPr>
            <w:tcW w:w="4560" w:type="dxa"/>
            <w:gridSpan w:val="4"/>
            <w:tcBorders>
              <w:top w:val="nil"/>
              <w:left w:val="nil"/>
              <w:bottom w:val="nil"/>
              <w:right w:val="nil"/>
            </w:tcBorders>
            <w:shd w:val="clear" w:color="auto" w:fill="auto"/>
            <w:noWrap/>
            <w:vAlign w:val="bottom"/>
            <w:hideMark/>
          </w:tcPr>
          <w:p w14:paraId="3F78C22A" w14:textId="77777777" w:rsidR="0097299E" w:rsidRPr="0025160C" w:rsidRDefault="0097299E">
            <w:pPr>
              <w:rPr>
                <w:b/>
                <w:bCs/>
                <w:color w:val="000000"/>
                <w:sz w:val="18"/>
                <w:szCs w:val="18"/>
              </w:rPr>
            </w:pPr>
          </w:p>
        </w:tc>
        <w:tc>
          <w:tcPr>
            <w:tcW w:w="2880" w:type="dxa"/>
            <w:gridSpan w:val="2"/>
            <w:tcBorders>
              <w:top w:val="nil"/>
              <w:left w:val="nil"/>
              <w:bottom w:val="nil"/>
              <w:right w:val="nil"/>
            </w:tcBorders>
            <w:shd w:val="clear" w:color="auto" w:fill="auto"/>
            <w:noWrap/>
            <w:vAlign w:val="bottom"/>
            <w:hideMark/>
          </w:tcPr>
          <w:p w14:paraId="16BD8DB7" w14:textId="77777777" w:rsidR="0097299E" w:rsidRPr="0025160C" w:rsidRDefault="0097299E">
            <w:pPr>
              <w:rPr>
                <w:sz w:val="18"/>
                <w:szCs w:val="18"/>
              </w:rPr>
            </w:pPr>
          </w:p>
        </w:tc>
        <w:tc>
          <w:tcPr>
            <w:tcW w:w="2880" w:type="dxa"/>
            <w:gridSpan w:val="3"/>
            <w:tcBorders>
              <w:top w:val="nil"/>
              <w:left w:val="nil"/>
              <w:bottom w:val="nil"/>
              <w:right w:val="nil"/>
            </w:tcBorders>
            <w:shd w:val="clear" w:color="auto" w:fill="auto"/>
            <w:noWrap/>
            <w:vAlign w:val="bottom"/>
            <w:hideMark/>
          </w:tcPr>
          <w:p w14:paraId="00F271C3" w14:textId="77777777" w:rsidR="0097299E" w:rsidRPr="0025160C" w:rsidRDefault="0097299E">
            <w:pPr>
              <w:rPr>
                <w:sz w:val="18"/>
                <w:szCs w:val="18"/>
              </w:rPr>
            </w:pPr>
          </w:p>
        </w:tc>
        <w:tc>
          <w:tcPr>
            <w:tcW w:w="2880" w:type="dxa"/>
            <w:gridSpan w:val="2"/>
            <w:tcBorders>
              <w:top w:val="nil"/>
              <w:left w:val="nil"/>
              <w:bottom w:val="nil"/>
              <w:right w:val="nil"/>
            </w:tcBorders>
            <w:shd w:val="clear" w:color="auto" w:fill="auto"/>
            <w:noWrap/>
            <w:vAlign w:val="bottom"/>
            <w:hideMark/>
          </w:tcPr>
          <w:p w14:paraId="7002F5DE" w14:textId="77777777" w:rsidR="0097299E" w:rsidRPr="0025160C" w:rsidRDefault="0097299E">
            <w:pPr>
              <w:rPr>
                <w:sz w:val="18"/>
                <w:szCs w:val="18"/>
              </w:rPr>
            </w:pPr>
          </w:p>
        </w:tc>
      </w:tr>
      <w:tr w:rsidR="0097299E" w14:paraId="78CB38DF" w14:textId="77777777" w:rsidTr="0097299E">
        <w:trPr>
          <w:gridAfter w:val="3"/>
          <w:wAfter w:w="2457" w:type="dxa"/>
          <w:trHeight w:val="342"/>
        </w:trPr>
        <w:tc>
          <w:tcPr>
            <w:tcW w:w="4560"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031F0A" w14:textId="77777777" w:rsidR="0097299E" w:rsidRPr="0025160C" w:rsidRDefault="0097299E">
            <w:pPr>
              <w:rPr>
                <w:color w:val="000000"/>
                <w:sz w:val="18"/>
                <w:szCs w:val="18"/>
              </w:rPr>
            </w:pPr>
            <w:r w:rsidRPr="0025160C">
              <w:rPr>
                <w:color w:val="000000"/>
                <w:sz w:val="18"/>
                <w:szCs w:val="18"/>
              </w:rPr>
              <w:t>Teljesítésből fővállalkozót megillető összeg:</w:t>
            </w:r>
          </w:p>
        </w:tc>
        <w:tc>
          <w:tcPr>
            <w:tcW w:w="2880" w:type="dxa"/>
            <w:gridSpan w:val="2"/>
            <w:tcBorders>
              <w:top w:val="single" w:sz="4" w:space="0" w:color="auto"/>
              <w:left w:val="nil"/>
              <w:bottom w:val="single" w:sz="4" w:space="0" w:color="auto"/>
              <w:right w:val="single" w:sz="4" w:space="0" w:color="auto"/>
            </w:tcBorders>
            <w:shd w:val="clear" w:color="auto" w:fill="auto"/>
            <w:noWrap/>
            <w:vAlign w:val="bottom"/>
            <w:hideMark/>
          </w:tcPr>
          <w:p w14:paraId="0CCAA4F1" w14:textId="77777777" w:rsidR="0097299E" w:rsidRPr="0025160C" w:rsidRDefault="0097299E">
            <w:pPr>
              <w:rPr>
                <w:b/>
                <w:bCs/>
                <w:color w:val="000000"/>
                <w:sz w:val="18"/>
                <w:szCs w:val="18"/>
              </w:rPr>
            </w:pPr>
            <w:r w:rsidRPr="0025160C">
              <w:rPr>
                <w:b/>
                <w:bCs/>
                <w:color w:val="000000"/>
                <w:sz w:val="18"/>
                <w:szCs w:val="18"/>
              </w:rPr>
              <w:t> </w:t>
            </w:r>
          </w:p>
        </w:tc>
        <w:tc>
          <w:tcPr>
            <w:tcW w:w="2880" w:type="dxa"/>
            <w:gridSpan w:val="3"/>
            <w:tcBorders>
              <w:top w:val="single" w:sz="4" w:space="0" w:color="auto"/>
              <w:left w:val="nil"/>
              <w:bottom w:val="single" w:sz="4" w:space="0" w:color="auto"/>
              <w:right w:val="single" w:sz="4" w:space="0" w:color="auto"/>
            </w:tcBorders>
            <w:shd w:val="clear" w:color="auto" w:fill="auto"/>
            <w:noWrap/>
            <w:vAlign w:val="bottom"/>
            <w:hideMark/>
          </w:tcPr>
          <w:p w14:paraId="55267104" w14:textId="77777777" w:rsidR="0097299E" w:rsidRPr="0025160C" w:rsidRDefault="0097299E">
            <w:pPr>
              <w:rPr>
                <w:b/>
                <w:bCs/>
                <w:color w:val="000000"/>
                <w:sz w:val="18"/>
                <w:szCs w:val="18"/>
              </w:rPr>
            </w:pPr>
            <w:r w:rsidRPr="0025160C">
              <w:rPr>
                <w:b/>
                <w:bCs/>
                <w:color w:val="000000"/>
                <w:sz w:val="18"/>
                <w:szCs w:val="18"/>
              </w:rPr>
              <w:t> </w:t>
            </w:r>
          </w:p>
        </w:tc>
        <w:tc>
          <w:tcPr>
            <w:tcW w:w="2880" w:type="dxa"/>
            <w:gridSpan w:val="2"/>
            <w:tcBorders>
              <w:top w:val="single" w:sz="4" w:space="0" w:color="auto"/>
              <w:left w:val="nil"/>
              <w:bottom w:val="single" w:sz="4" w:space="0" w:color="auto"/>
              <w:right w:val="single" w:sz="4" w:space="0" w:color="auto"/>
            </w:tcBorders>
            <w:shd w:val="clear" w:color="auto" w:fill="auto"/>
            <w:noWrap/>
            <w:vAlign w:val="bottom"/>
            <w:hideMark/>
          </w:tcPr>
          <w:p w14:paraId="3ECA7A86" w14:textId="77777777" w:rsidR="0097299E" w:rsidRPr="0025160C" w:rsidRDefault="0097299E">
            <w:pPr>
              <w:rPr>
                <w:b/>
                <w:bCs/>
                <w:color w:val="000000"/>
                <w:sz w:val="18"/>
                <w:szCs w:val="18"/>
              </w:rPr>
            </w:pPr>
            <w:r w:rsidRPr="0025160C">
              <w:rPr>
                <w:b/>
                <w:bCs/>
                <w:color w:val="000000"/>
                <w:sz w:val="18"/>
                <w:szCs w:val="18"/>
              </w:rPr>
              <w:t> </w:t>
            </w:r>
          </w:p>
        </w:tc>
      </w:tr>
      <w:tr w:rsidR="0097299E" w14:paraId="3B8FB3AD" w14:textId="77777777" w:rsidTr="0097299E">
        <w:trPr>
          <w:gridAfter w:val="3"/>
          <w:wAfter w:w="2457" w:type="dxa"/>
          <w:trHeight w:val="342"/>
        </w:trPr>
        <w:tc>
          <w:tcPr>
            <w:tcW w:w="4560" w:type="dxa"/>
            <w:gridSpan w:val="4"/>
            <w:tcBorders>
              <w:top w:val="nil"/>
              <w:left w:val="single" w:sz="4" w:space="0" w:color="auto"/>
              <w:bottom w:val="single" w:sz="4" w:space="0" w:color="auto"/>
              <w:right w:val="single" w:sz="4" w:space="0" w:color="auto"/>
            </w:tcBorders>
            <w:shd w:val="clear" w:color="auto" w:fill="auto"/>
            <w:noWrap/>
            <w:vAlign w:val="bottom"/>
            <w:hideMark/>
          </w:tcPr>
          <w:p w14:paraId="2751CD2E" w14:textId="77777777" w:rsidR="0097299E" w:rsidRPr="0025160C" w:rsidRDefault="0097299E">
            <w:pPr>
              <w:rPr>
                <w:b/>
                <w:bCs/>
                <w:color w:val="000000"/>
                <w:sz w:val="18"/>
                <w:szCs w:val="18"/>
              </w:rPr>
            </w:pPr>
            <w:r w:rsidRPr="0025160C">
              <w:rPr>
                <w:b/>
                <w:bCs/>
                <w:color w:val="000000"/>
                <w:sz w:val="18"/>
                <w:szCs w:val="18"/>
              </w:rPr>
              <w:t>Alvállalkozói és fővállalkozói teljesítés összesen:</w:t>
            </w:r>
          </w:p>
        </w:tc>
        <w:tc>
          <w:tcPr>
            <w:tcW w:w="2880" w:type="dxa"/>
            <w:gridSpan w:val="2"/>
            <w:tcBorders>
              <w:top w:val="nil"/>
              <w:left w:val="nil"/>
              <w:bottom w:val="single" w:sz="4" w:space="0" w:color="auto"/>
              <w:right w:val="single" w:sz="4" w:space="0" w:color="auto"/>
            </w:tcBorders>
            <w:shd w:val="clear" w:color="auto" w:fill="auto"/>
            <w:noWrap/>
            <w:vAlign w:val="bottom"/>
            <w:hideMark/>
          </w:tcPr>
          <w:p w14:paraId="08393575" w14:textId="77777777" w:rsidR="0097299E" w:rsidRPr="0025160C" w:rsidRDefault="0097299E">
            <w:pPr>
              <w:rPr>
                <w:b/>
                <w:bCs/>
                <w:color w:val="000000"/>
                <w:sz w:val="18"/>
                <w:szCs w:val="18"/>
              </w:rPr>
            </w:pPr>
            <w:r w:rsidRPr="0025160C">
              <w:rPr>
                <w:b/>
                <w:bCs/>
                <w:color w:val="000000"/>
                <w:sz w:val="18"/>
                <w:szCs w:val="18"/>
              </w:rPr>
              <w:t> </w:t>
            </w:r>
          </w:p>
        </w:tc>
        <w:tc>
          <w:tcPr>
            <w:tcW w:w="2880" w:type="dxa"/>
            <w:gridSpan w:val="3"/>
            <w:tcBorders>
              <w:top w:val="nil"/>
              <w:left w:val="nil"/>
              <w:bottom w:val="single" w:sz="4" w:space="0" w:color="auto"/>
              <w:right w:val="single" w:sz="4" w:space="0" w:color="auto"/>
            </w:tcBorders>
            <w:shd w:val="clear" w:color="auto" w:fill="auto"/>
            <w:noWrap/>
            <w:vAlign w:val="bottom"/>
            <w:hideMark/>
          </w:tcPr>
          <w:p w14:paraId="15C47185" w14:textId="77777777" w:rsidR="0097299E" w:rsidRPr="0025160C" w:rsidRDefault="0097299E">
            <w:pPr>
              <w:rPr>
                <w:b/>
                <w:bCs/>
                <w:color w:val="000000"/>
                <w:sz w:val="18"/>
                <w:szCs w:val="18"/>
              </w:rPr>
            </w:pPr>
            <w:r w:rsidRPr="0025160C">
              <w:rPr>
                <w:b/>
                <w:bCs/>
                <w:color w:val="000000"/>
                <w:sz w:val="18"/>
                <w:szCs w:val="18"/>
              </w:rPr>
              <w:t> </w:t>
            </w:r>
          </w:p>
        </w:tc>
        <w:tc>
          <w:tcPr>
            <w:tcW w:w="2880" w:type="dxa"/>
            <w:gridSpan w:val="2"/>
            <w:tcBorders>
              <w:top w:val="nil"/>
              <w:left w:val="nil"/>
              <w:bottom w:val="single" w:sz="4" w:space="0" w:color="auto"/>
              <w:right w:val="single" w:sz="4" w:space="0" w:color="auto"/>
            </w:tcBorders>
            <w:shd w:val="clear" w:color="auto" w:fill="auto"/>
            <w:noWrap/>
            <w:vAlign w:val="bottom"/>
            <w:hideMark/>
          </w:tcPr>
          <w:p w14:paraId="2C43AEA5" w14:textId="77777777" w:rsidR="0097299E" w:rsidRPr="0025160C" w:rsidRDefault="0097299E">
            <w:pPr>
              <w:rPr>
                <w:b/>
                <w:bCs/>
                <w:color w:val="000000"/>
                <w:sz w:val="18"/>
                <w:szCs w:val="18"/>
              </w:rPr>
            </w:pPr>
            <w:r w:rsidRPr="0025160C">
              <w:rPr>
                <w:b/>
                <w:bCs/>
                <w:color w:val="000000"/>
                <w:sz w:val="18"/>
                <w:szCs w:val="18"/>
              </w:rPr>
              <w:t> </w:t>
            </w:r>
          </w:p>
        </w:tc>
      </w:tr>
      <w:tr w:rsidR="007B6CC7" w:rsidRPr="00C03731" w14:paraId="042B0D54" w14:textId="77777777" w:rsidTr="0097299E">
        <w:trPr>
          <w:gridBefore w:val="1"/>
          <w:wBefore w:w="65" w:type="dxa"/>
          <w:trHeight w:val="342"/>
        </w:trPr>
        <w:tc>
          <w:tcPr>
            <w:tcW w:w="15592" w:type="dxa"/>
            <w:gridSpan w:val="13"/>
            <w:tcBorders>
              <w:top w:val="nil"/>
              <w:left w:val="nil"/>
              <w:bottom w:val="nil"/>
              <w:right w:val="nil"/>
            </w:tcBorders>
            <w:shd w:val="clear" w:color="auto" w:fill="auto"/>
            <w:noWrap/>
            <w:vAlign w:val="bottom"/>
          </w:tcPr>
          <w:p w14:paraId="32D3D490" w14:textId="675A12F6" w:rsidR="007B6CC7" w:rsidRDefault="007B6CC7" w:rsidP="00D06B81">
            <w:pPr>
              <w:spacing w:after="0"/>
              <w:rPr>
                <w:rFonts w:eastAsia="Times New Roman"/>
                <w:color w:val="000000"/>
                <w:sz w:val="18"/>
                <w:szCs w:val="18"/>
                <w:lang w:eastAsia="hu-HU"/>
              </w:rPr>
            </w:pPr>
            <w:r w:rsidRPr="00C03731">
              <w:rPr>
                <w:rFonts w:eastAsia="Times New Roman"/>
                <w:color w:val="000000"/>
                <w:sz w:val="18"/>
                <w:szCs w:val="18"/>
                <w:lang w:eastAsia="hu-HU"/>
              </w:rPr>
              <w:t xml:space="preserve">Alulírott ______________________ (partner képviselője) a __________________ (partner neve és székhelye) képviselőjeként nyilatkozom, hogy a teljesítésbe bevont alvállalkozók teljesítése </w:t>
            </w:r>
          </w:p>
          <w:p w14:paraId="16FA5A8D" w14:textId="74626101" w:rsidR="007B6CC7" w:rsidRDefault="007B6CC7" w:rsidP="00D06B81">
            <w:pPr>
              <w:spacing w:after="0"/>
              <w:rPr>
                <w:rFonts w:eastAsia="Times New Roman"/>
                <w:color w:val="000000"/>
                <w:sz w:val="18"/>
                <w:szCs w:val="18"/>
                <w:lang w:eastAsia="hu-HU"/>
              </w:rPr>
            </w:pPr>
            <w:r w:rsidRPr="00C03731">
              <w:rPr>
                <w:rFonts w:eastAsia="Times New Roman"/>
                <w:color w:val="000000"/>
                <w:sz w:val="18"/>
                <w:szCs w:val="18"/>
                <w:lang w:eastAsia="hu-HU"/>
              </w:rPr>
              <w:t xml:space="preserve">nem haladta </w:t>
            </w:r>
          </w:p>
          <w:p w14:paraId="1D709C5B" w14:textId="7E798D12" w:rsidR="007B6CC7" w:rsidRPr="00C03731" w:rsidRDefault="007B6CC7" w:rsidP="00D06B81">
            <w:pPr>
              <w:spacing w:after="0"/>
              <w:rPr>
                <w:rFonts w:eastAsia="Times New Roman"/>
                <w:color w:val="000000"/>
                <w:sz w:val="18"/>
                <w:szCs w:val="18"/>
                <w:lang w:eastAsia="hu-HU"/>
              </w:rPr>
            </w:pPr>
            <w:r w:rsidRPr="00C03731">
              <w:rPr>
                <w:rFonts w:eastAsia="Times New Roman"/>
                <w:color w:val="000000"/>
                <w:sz w:val="18"/>
                <w:szCs w:val="18"/>
                <w:lang w:eastAsia="hu-HU"/>
              </w:rPr>
              <w:t>meg a saját</w:t>
            </w:r>
            <w:r>
              <w:rPr>
                <w:rFonts w:eastAsia="Times New Roman"/>
                <w:color w:val="000000"/>
                <w:sz w:val="18"/>
                <w:szCs w:val="18"/>
                <w:lang w:eastAsia="hu-HU"/>
              </w:rPr>
              <w:t xml:space="preserve"> </w:t>
            </w:r>
            <w:r w:rsidRPr="005C6F5E">
              <w:rPr>
                <w:rFonts w:eastAsia="Times New Roman"/>
                <w:color w:val="000000"/>
                <w:sz w:val="18"/>
                <w:szCs w:val="18"/>
                <w:lang w:eastAsia="hu-HU"/>
              </w:rPr>
              <w:t>(fővállalkozói) teljesítésem arányát.</w:t>
            </w:r>
          </w:p>
        </w:tc>
      </w:tr>
      <w:tr w:rsidR="007B6CC7" w:rsidRPr="00C03731" w14:paraId="118CCD5D" w14:textId="77777777" w:rsidTr="0097299E">
        <w:trPr>
          <w:gridBefore w:val="1"/>
          <w:gridAfter w:val="1"/>
          <w:wBefore w:w="65" w:type="dxa"/>
          <w:wAfter w:w="10" w:type="dxa"/>
          <w:trHeight w:val="342"/>
        </w:trPr>
        <w:tc>
          <w:tcPr>
            <w:tcW w:w="277" w:type="dxa"/>
            <w:tcBorders>
              <w:top w:val="nil"/>
              <w:left w:val="nil"/>
              <w:bottom w:val="nil"/>
              <w:right w:val="nil"/>
            </w:tcBorders>
            <w:shd w:val="clear" w:color="auto" w:fill="auto"/>
            <w:noWrap/>
            <w:vAlign w:val="bottom"/>
          </w:tcPr>
          <w:p w14:paraId="02AB00D3" w14:textId="77777777" w:rsidR="007B6CC7" w:rsidRPr="00C03731" w:rsidRDefault="007B6CC7" w:rsidP="00D06B81">
            <w:pPr>
              <w:spacing w:after="0"/>
              <w:rPr>
                <w:rFonts w:ascii="Times New Roman" w:eastAsia="Times New Roman" w:hAnsi="Times New Roman"/>
                <w:sz w:val="18"/>
                <w:szCs w:val="18"/>
                <w:lang w:eastAsia="hu-HU"/>
              </w:rPr>
            </w:pPr>
          </w:p>
        </w:tc>
        <w:tc>
          <w:tcPr>
            <w:tcW w:w="1708" w:type="dxa"/>
            <w:tcBorders>
              <w:top w:val="nil"/>
              <w:left w:val="nil"/>
              <w:bottom w:val="nil"/>
              <w:right w:val="nil"/>
            </w:tcBorders>
            <w:shd w:val="clear" w:color="auto" w:fill="auto"/>
            <w:noWrap/>
            <w:vAlign w:val="bottom"/>
          </w:tcPr>
          <w:p w14:paraId="754B3FB1" w14:textId="77777777" w:rsidR="007B6CC7" w:rsidRPr="00C03731" w:rsidRDefault="007B6CC7" w:rsidP="00D06B81">
            <w:pPr>
              <w:spacing w:after="0"/>
              <w:rPr>
                <w:rFonts w:ascii="Times New Roman" w:eastAsia="Times New Roman" w:hAnsi="Times New Roman"/>
                <w:sz w:val="18"/>
                <w:szCs w:val="18"/>
                <w:lang w:eastAsia="hu-HU"/>
              </w:rPr>
            </w:pPr>
          </w:p>
        </w:tc>
        <w:tc>
          <w:tcPr>
            <w:tcW w:w="2651" w:type="dxa"/>
            <w:gridSpan w:val="2"/>
            <w:tcBorders>
              <w:top w:val="nil"/>
              <w:left w:val="nil"/>
              <w:bottom w:val="nil"/>
              <w:right w:val="nil"/>
            </w:tcBorders>
            <w:shd w:val="clear" w:color="auto" w:fill="auto"/>
            <w:noWrap/>
            <w:vAlign w:val="bottom"/>
          </w:tcPr>
          <w:p w14:paraId="62D76D7A" w14:textId="77777777" w:rsidR="007B6CC7" w:rsidRPr="00C03731" w:rsidRDefault="007B6CC7" w:rsidP="00D06B81">
            <w:pPr>
              <w:spacing w:after="0"/>
              <w:rPr>
                <w:rFonts w:ascii="Times New Roman" w:eastAsia="Times New Roman" w:hAnsi="Times New Roman"/>
                <w:sz w:val="18"/>
                <w:szCs w:val="18"/>
                <w:lang w:eastAsia="hu-HU"/>
              </w:rPr>
            </w:pPr>
          </w:p>
        </w:tc>
        <w:tc>
          <w:tcPr>
            <w:tcW w:w="3148" w:type="dxa"/>
            <w:gridSpan w:val="2"/>
            <w:tcBorders>
              <w:top w:val="nil"/>
              <w:left w:val="nil"/>
              <w:bottom w:val="nil"/>
              <w:right w:val="nil"/>
            </w:tcBorders>
            <w:shd w:val="clear" w:color="auto" w:fill="auto"/>
            <w:noWrap/>
            <w:vAlign w:val="bottom"/>
          </w:tcPr>
          <w:p w14:paraId="7D8FBBC1" w14:textId="77777777" w:rsidR="007B6CC7" w:rsidRPr="00C03731" w:rsidRDefault="007B6CC7" w:rsidP="00D06B81">
            <w:pPr>
              <w:spacing w:after="0"/>
              <w:rPr>
                <w:rFonts w:ascii="Times New Roman" w:eastAsia="Times New Roman" w:hAnsi="Times New Roman"/>
                <w:sz w:val="18"/>
                <w:szCs w:val="18"/>
                <w:lang w:eastAsia="hu-HU"/>
              </w:rPr>
            </w:pPr>
          </w:p>
        </w:tc>
        <w:tc>
          <w:tcPr>
            <w:tcW w:w="1997" w:type="dxa"/>
            <w:tcBorders>
              <w:top w:val="nil"/>
              <w:left w:val="nil"/>
              <w:bottom w:val="nil"/>
              <w:right w:val="nil"/>
            </w:tcBorders>
            <w:shd w:val="clear" w:color="auto" w:fill="auto"/>
            <w:noWrap/>
            <w:vAlign w:val="bottom"/>
          </w:tcPr>
          <w:p w14:paraId="0E22E489" w14:textId="77777777" w:rsidR="007B6CC7" w:rsidRPr="00C03731" w:rsidRDefault="007B6CC7" w:rsidP="00D06B81">
            <w:pPr>
              <w:spacing w:after="0"/>
              <w:rPr>
                <w:rFonts w:ascii="Times New Roman" w:eastAsia="Times New Roman" w:hAnsi="Times New Roman"/>
                <w:sz w:val="18"/>
                <w:szCs w:val="18"/>
                <w:lang w:eastAsia="hu-HU"/>
              </w:rPr>
            </w:pPr>
          </w:p>
        </w:tc>
        <w:tc>
          <w:tcPr>
            <w:tcW w:w="2410" w:type="dxa"/>
            <w:gridSpan w:val="2"/>
            <w:tcBorders>
              <w:top w:val="nil"/>
              <w:left w:val="nil"/>
              <w:bottom w:val="nil"/>
              <w:right w:val="nil"/>
            </w:tcBorders>
            <w:shd w:val="clear" w:color="auto" w:fill="auto"/>
            <w:noWrap/>
            <w:vAlign w:val="bottom"/>
          </w:tcPr>
          <w:p w14:paraId="6BA61457" w14:textId="77777777" w:rsidR="007B6CC7" w:rsidRPr="00C03731" w:rsidRDefault="007B6CC7" w:rsidP="00D06B81">
            <w:pPr>
              <w:spacing w:after="0"/>
              <w:rPr>
                <w:rFonts w:ascii="Times New Roman" w:eastAsia="Times New Roman" w:hAnsi="Times New Roman"/>
                <w:sz w:val="18"/>
                <w:szCs w:val="18"/>
                <w:lang w:eastAsia="hu-HU"/>
              </w:rPr>
            </w:pPr>
          </w:p>
        </w:tc>
        <w:tc>
          <w:tcPr>
            <w:tcW w:w="2551" w:type="dxa"/>
            <w:gridSpan w:val="2"/>
            <w:tcBorders>
              <w:top w:val="nil"/>
              <w:left w:val="nil"/>
              <w:bottom w:val="nil"/>
              <w:right w:val="nil"/>
            </w:tcBorders>
            <w:shd w:val="clear" w:color="auto" w:fill="auto"/>
            <w:noWrap/>
            <w:vAlign w:val="bottom"/>
          </w:tcPr>
          <w:p w14:paraId="5D672CC3" w14:textId="77777777" w:rsidR="007B6CC7" w:rsidRPr="00C03731" w:rsidRDefault="007B6CC7" w:rsidP="00D06B81">
            <w:pPr>
              <w:spacing w:after="0"/>
              <w:rPr>
                <w:rFonts w:ascii="Times New Roman" w:eastAsia="Times New Roman" w:hAnsi="Times New Roman"/>
                <w:sz w:val="18"/>
                <w:szCs w:val="18"/>
                <w:lang w:eastAsia="hu-HU"/>
              </w:rPr>
            </w:pPr>
          </w:p>
        </w:tc>
        <w:tc>
          <w:tcPr>
            <w:tcW w:w="840" w:type="dxa"/>
            <w:tcBorders>
              <w:top w:val="nil"/>
              <w:left w:val="nil"/>
              <w:bottom w:val="nil"/>
              <w:right w:val="nil"/>
            </w:tcBorders>
            <w:shd w:val="clear" w:color="auto" w:fill="auto"/>
            <w:noWrap/>
            <w:vAlign w:val="bottom"/>
          </w:tcPr>
          <w:p w14:paraId="5A2D290D" w14:textId="77777777" w:rsidR="007B6CC7" w:rsidRPr="00C03731" w:rsidRDefault="007B6CC7" w:rsidP="00D06B81">
            <w:pPr>
              <w:spacing w:after="0"/>
              <w:rPr>
                <w:rFonts w:ascii="Times New Roman" w:eastAsia="Times New Roman" w:hAnsi="Times New Roman"/>
                <w:sz w:val="18"/>
                <w:szCs w:val="18"/>
                <w:lang w:eastAsia="hu-HU"/>
              </w:rPr>
            </w:pPr>
          </w:p>
        </w:tc>
      </w:tr>
      <w:tr w:rsidR="007B6CC7" w:rsidRPr="00C03731" w14:paraId="16DEBC60" w14:textId="77777777" w:rsidTr="0097299E">
        <w:trPr>
          <w:gridBefore w:val="1"/>
          <w:wBefore w:w="65" w:type="dxa"/>
          <w:trHeight w:val="342"/>
        </w:trPr>
        <w:tc>
          <w:tcPr>
            <w:tcW w:w="15592" w:type="dxa"/>
            <w:gridSpan w:val="13"/>
            <w:tcBorders>
              <w:top w:val="nil"/>
              <w:left w:val="nil"/>
              <w:bottom w:val="nil"/>
              <w:right w:val="nil"/>
            </w:tcBorders>
            <w:shd w:val="clear" w:color="auto" w:fill="auto"/>
            <w:noWrap/>
            <w:vAlign w:val="bottom"/>
          </w:tcPr>
          <w:p w14:paraId="090C075F" w14:textId="7F45270C" w:rsidR="007B6CC7" w:rsidRDefault="007B6CC7" w:rsidP="00D06B81">
            <w:pPr>
              <w:spacing w:after="0"/>
              <w:rPr>
                <w:rFonts w:eastAsia="Times New Roman"/>
                <w:color w:val="000000"/>
                <w:sz w:val="18"/>
                <w:szCs w:val="18"/>
                <w:lang w:eastAsia="hu-HU"/>
              </w:rPr>
            </w:pPr>
            <w:r w:rsidRPr="00C03731">
              <w:rPr>
                <w:rFonts w:eastAsia="Times New Roman"/>
                <w:color w:val="000000"/>
                <w:sz w:val="18"/>
                <w:szCs w:val="18"/>
                <w:lang w:eastAsia="hu-HU"/>
              </w:rPr>
              <w:t xml:space="preserve">Alulírott ______________________ (partner képviselője) a __________________ (partner neve és székhelye) képviselőjeként nyilatkozom, hogy az általam a jelen nyilatkozatban közölt adatok </w:t>
            </w:r>
          </w:p>
          <w:p w14:paraId="61AF2301" w14:textId="1AF805E0" w:rsidR="007B6CC7" w:rsidRPr="00C03731" w:rsidRDefault="007B6CC7" w:rsidP="00D06B81">
            <w:pPr>
              <w:spacing w:after="0"/>
              <w:rPr>
                <w:rFonts w:eastAsia="Times New Roman"/>
                <w:color w:val="000000"/>
                <w:sz w:val="18"/>
                <w:szCs w:val="18"/>
                <w:lang w:eastAsia="hu-HU"/>
              </w:rPr>
            </w:pPr>
            <w:r w:rsidRPr="00C03731">
              <w:rPr>
                <w:rFonts w:eastAsia="Times New Roman"/>
                <w:color w:val="000000"/>
                <w:sz w:val="18"/>
                <w:szCs w:val="18"/>
                <w:lang w:eastAsia="hu-HU"/>
              </w:rPr>
              <w:t>a valóságnak megfelelnek.</w:t>
            </w:r>
          </w:p>
        </w:tc>
      </w:tr>
    </w:tbl>
    <w:p w14:paraId="79ED6EA3" w14:textId="0743A361" w:rsidR="007B6CC7" w:rsidRDefault="007B6CC7" w:rsidP="007B6CC7">
      <w:pPr>
        <w:spacing w:after="0"/>
      </w:pPr>
    </w:p>
    <w:p w14:paraId="24BA5329" w14:textId="77777777" w:rsidR="007B6CC7" w:rsidRPr="00687087" w:rsidRDefault="007B6CC7" w:rsidP="007B6CC7">
      <w:pPr>
        <w:spacing w:after="0"/>
        <w:rPr>
          <w:sz w:val="18"/>
          <w:szCs w:val="18"/>
        </w:rPr>
      </w:pPr>
      <w:r w:rsidRPr="00687087">
        <w:rPr>
          <w:sz w:val="18"/>
          <w:szCs w:val="18"/>
        </w:rPr>
        <w:t>Keltezés helye, időpontja</w:t>
      </w:r>
    </w:p>
    <w:p w14:paraId="1B150DC2" w14:textId="77777777" w:rsidR="007B6CC7" w:rsidRPr="00687087" w:rsidRDefault="007B6CC7" w:rsidP="007B6CC7">
      <w:pPr>
        <w:spacing w:after="0"/>
        <w:ind w:left="4536"/>
        <w:jc w:val="center"/>
        <w:rPr>
          <w:sz w:val="18"/>
          <w:szCs w:val="18"/>
        </w:rPr>
      </w:pPr>
      <w:r w:rsidRPr="00687087">
        <w:rPr>
          <w:sz w:val="18"/>
          <w:szCs w:val="18"/>
        </w:rPr>
        <w:t>____________________</w:t>
      </w:r>
      <w:r>
        <w:rPr>
          <w:sz w:val="18"/>
          <w:szCs w:val="18"/>
        </w:rPr>
        <w:t>____</w:t>
      </w:r>
      <w:r w:rsidRPr="00687087">
        <w:rPr>
          <w:sz w:val="18"/>
          <w:szCs w:val="18"/>
        </w:rPr>
        <w:t>__</w:t>
      </w:r>
    </w:p>
    <w:p w14:paraId="39F1ED01" w14:textId="77777777" w:rsidR="00997CE8" w:rsidRDefault="007B6CC7" w:rsidP="007B6CC7">
      <w:pPr>
        <w:spacing w:after="0"/>
        <w:ind w:left="8864"/>
        <w:rPr>
          <w:sz w:val="18"/>
          <w:szCs w:val="18"/>
        </w:rPr>
        <w:sectPr w:rsidR="00997CE8" w:rsidSect="007B6CC7">
          <w:headerReference w:type="default" r:id="rId10"/>
          <w:footerReference w:type="default" r:id="rId11"/>
          <w:headerReference w:type="first" r:id="rId12"/>
          <w:footerReference w:type="first" r:id="rId13"/>
          <w:pgSz w:w="16834" w:h="11909" w:orient="landscape"/>
          <w:pgMar w:top="1440" w:right="1440" w:bottom="1418" w:left="1440" w:header="709" w:footer="709" w:gutter="0"/>
          <w:cols w:space="708"/>
          <w:noEndnote/>
          <w:docGrid w:linePitch="326"/>
        </w:sectPr>
      </w:pPr>
      <w:r w:rsidRPr="00687087">
        <w:rPr>
          <w:sz w:val="18"/>
          <w:szCs w:val="18"/>
        </w:rPr>
        <w:t>cégszerű aláírás</w:t>
      </w:r>
    </w:p>
    <w:p w14:paraId="11BD985B" w14:textId="70923DBE" w:rsidR="007B6CC7" w:rsidRDefault="00997CE8" w:rsidP="00DA47EA">
      <w:pPr>
        <w:spacing w:after="0"/>
        <w:jc w:val="right"/>
      </w:pPr>
      <w:r>
        <w:lastRenderedPageBreak/>
        <w:t>5. szám</w:t>
      </w:r>
      <w:bookmarkStart w:id="5" w:name="_GoBack"/>
      <w:bookmarkEnd w:id="5"/>
      <w:r>
        <w:t>ú melléklet</w:t>
      </w:r>
    </w:p>
    <w:p w14:paraId="35578FDF" w14:textId="15804719" w:rsidR="00997CE8" w:rsidRPr="000A2152" w:rsidRDefault="0025160C" w:rsidP="00DA47EA">
      <w:pPr>
        <w:spacing w:after="0"/>
        <w:jc w:val="right"/>
      </w:pPr>
      <w:r>
        <w:t>M</w:t>
      </w:r>
      <w:r w:rsidR="00997CE8">
        <w:t>űszaki leírás</w:t>
      </w:r>
    </w:p>
    <w:p w14:paraId="719043FC" w14:textId="77777777" w:rsidR="007B6CC7" w:rsidRDefault="007B6CC7" w:rsidP="0084445D">
      <w:pPr>
        <w:spacing w:after="160" w:line="259" w:lineRule="auto"/>
        <w:jc w:val="left"/>
        <w:rPr>
          <w:rFonts w:ascii="Garamond" w:hAnsi="Garamond" w:cstheme="minorHAnsi"/>
          <w:sz w:val="24"/>
          <w:szCs w:val="24"/>
        </w:rPr>
      </w:pPr>
    </w:p>
    <w:p w14:paraId="6F0E28D1" w14:textId="77777777" w:rsidR="007B6CC7" w:rsidRDefault="007B6CC7" w:rsidP="00997CE8">
      <w:pPr>
        <w:spacing w:after="0"/>
        <w:rPr>
          <w:rFonts w:ascii="Garamond" w:hAnsi="Garamond" w:cstheme="minorHAnsi"/>
          <w:b/>
          <w:caps/>
          <w:sz w:val="32"/>
        </w:rPr>
        <w:sectPr w:rsidR="007B6CC7" w:rsidSect="00DA47EA">
          <w:pgSz w:w="11909" w:h="16834"/>
          <w:pgMar w:top="1440" w:right="1418" w:bottom="1440" w:left="1440" w:header="709" w:footer="709" w:gutter="0"/>
          <w:cols w:space="708"/>
          <w:noEndnote/>
          <w:docGrid w:linePitch="326"/>
        </w:sectPr>
      </w:pPr>
    </w:p>
    <w:p w14:paraId="243B77E1" w14:textId="1580E4AA" w:rsidR="007B6CC7" w:rsidRDefault="007B6CC7" w:rsidP="00DA47EA">
      <w:pPr>
        <w:spacing w:after="160" w:line="259" w:lineRule="auto"/>
        <w:jc w:val="left"/>
        <w:rPr>
          <w:b/>
          <w:i/>
        </w:rPr>
      </w:pPr>
    </w:p>
    <w:p w14:paraId="1872B61A" w14:textId="0931F736" w:rsidR="007B6CC7" w:rsidRPr="00B1366A" w:rsidRDefault="007B6CC7" w:rsidP="007B6CC7">
      <w:pPr>
        <w:spacing w:after="0"/>
        <w:jc w:val="right"/>
        <w:rPr>
          <w:b/>
          <w:i/>
        </w:rPr>
      </w:pPr>
    </w:p>
    <w:p w14:paraId="03C0C23D" w14:textId="77777777" w:rsidR="007B6CC7" w:rsidRDefault="007B6CC7" w:rsidP="007B6CC7">
      <w:pPr>
        <w:spacing w:after="0"/>
      </w:pPr>
    </w:p>
    <w:p w14:paraId="41A429CD" w14:textId="77777777" w:rsidR="004060C3" w:rsidRDefault="004060C3" w:rsidP="007B6CC7">
      <w:pPr>
        <w:spacing w:after="0"/>
      </w:pPr>
    </w:p>
    <w:p w14:paraId="06EBEB56" w14:textId="77777777" w:rsidR="004060C3" w:rsidRPr="004060C3" w:rsidRDefault="004060C3" w:rsidP="004060C3">
      <w:pPr>
        <w:spacing w:after="0"/>
        <w:ind w:left="567" w:hanging="567"/>
        <w:jc w:val="right"/>
        <w:rPr>
          <w:rFonts w:ascii="Garamond" w:hAnsi="Garamond" w:cs="Calibri"/>
          <w:b/>
          <w:sz w:val="24"/>
          <w:szCs w:val="24"/>
          <w:lang w:eastAsia="en-GB"/>
        </w:rPr>
      </w:pPr>
      <w:r w:rsidRPr="004060C3">
        <w:rPr>
          <w:rFonts w:ascii="Garamond" w:hAnsi="Garamond" w:cs="Calibri"/>
          <w:b/>
          <w:sz w:val="24"/>
          <w:szCs w:val="24"/>
          <w:lang w:eastAsia="en-GB"/>
        </w:rPr>
        <w:t>6. számú melléklet</w:t>
      </w:r>
    </w:p>
    <w:p w14:paraId="23AFFB0A" w14:textId="77777777" w:rsidR="004060C3" w:rsidRDefault="004060C3" w:rsidP="004060C3">
      <w:pPr>
        <w:spacing w:after="0"/>
        <w:contextualSpacing/>
        <w:jc w:val="right"/>
        <w:rPr>
          <w:rFonts w:ascii="Arial" w:eastAsia="Times New Roman" w:hAnsi="Arial" w:cs="Arial"/>
          <w:b/>
          <w:sz w:val="24"/>
          <w:szCs w:val="24"/>
          <w:lang w:eastAsia="hu-HU"/>
        </w:rPr>
      </w:pPr>
    </w:p>
    <w:p w14:paraId="313E7C56" w14:textId="77777777" w:rsidR="004060C3" w:rsidRPr="004060C3" w:rsidRDefault="004060C3" w:rsidP="004060C3">
      <w:pPr>
        <w:spacing w:after="0"/>
        <w:ind w:left="567" w:hanging="567"/>
        <w:jc w:val="center"/>
        <w:rPr>
          <w:rFonts w:ascii="Garamond" w:hAnsi="Garamond" w:cs="Calibri"/>
          <w:b/>
          <w:sz w:val="24"/>
          <w:szCs w:val="24"/>
          <w:lang w:eastAsia="en-GB"/>
        </w:rPr>
      </w:pPr>
      <w:r w:rsidRPr="004060C3">
        <w:rPr>
          <w:rFonts w:ascii="Garamond" w:hAnsi="Garamond" w:cs="Calibri"/>
          <w:b/>
          <w:sz w:val="24"/>
          <w:szCs w:val="24"/>
          <w:lang w:eastAsia="en-GB"/>
        </w:rPr>
        <w:t>Teljesítésigazolók, kapcsolattartók</w:t>
      </w:r>
    </w:p>
    <w:p w14:paraId="4534B094" w14:textId="77777777" w:rsidR="004060C3" w:rsidRPr="004060C3" w:rsidRDefault="004060C3" w:rsidP="004060C3">
      <w:pPr>
        <w:spacing w:after="0"/>
        <w:ind w:left="567" w:hanging="567"/>
        <w:rPr>
          <w:rFonts w:ascii="Garamond" w:hAnsi="Garamond" w:cs="Calibri"/>
          <w:sz w:val="24"/>
          <w:szCs w:val="24"/>
          <w:lang w:eastAsia="en-GB"/>
        </w:rPr>
      </w:pPr>
    </w:p>
    <w:p w14:paraId="11670698" w14:textId="77777777" w:rsidR="004060C3" w:rsidRPr="004060C3" w:rsidRDefault="004060C3" w:rsidP="004060C3">
      <w:pPr>
        <w:spacing w:after="0"/>
        <w:ind w:left="567" w:hanging="567"/>
        <w:rPr>
          <w:rFonts w:ascii="Garamond" w:hAnsi="Garamond" w:cs="Calibri"/>
          <w:sz w:val="24"/>
          <w:szCs w:val="24"/>
          <w:lang w:eastAsia="en-GB"/>
        </w:rPr>
      </w:pPr>
    </w:p>
    <w:p w14:paraId="3874AD1E" w14:textId="77777777" w:rsidR="004060C3" w:rsidRPr="004060C3" w:rsidRDefault="004060C3" w:rsidP="004060C3">
      <w:pPr>
        <w:spacing w:after="0"/>
        <w:ind w:left="567" w:hanging="567"/>
        <w:rPr>
          <w:rFonts w:ascii="Garamond" w:hAnsi="Garamond" w:cs="Calibri"/>
          <w:sz w:val="24"/>
          <w:szCs w:val="24"/>
          <w:lang w:eastAsia="en-GB"/>
        </w:rPr>
      </w:pPr>
      <w:r w:rsidRPr="004060C3">
        <w:rPr>
          <w:rFonts w:ascii="Garamond" w:hAnsi="Garamond" w:cs="Calibri"/>
          <w:sz w:val="24"/>
          <w:szCs w:val="24"/>
          <w:lang w:eastAsia="en-GB"/>
        </w:rPr>
        <w:t>Szerződés teljesítésével kapcsolatban kijelölt kapcsolattartó Megbízó részéről:</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1"/>
        <w:gridCol w:w="5386"/>
      </w:tblGrid>
      <w:tr w:rsidR="004060C3" w:rsidRPr="004060C3" w14:paraId="398C130A" w14:textId="77777777" w:rsidTr="00D87F14">
        <w:trPr>
          <w:jc w:val="center"/>
        </w:trPr>
        <w:tc>
          <w:tcPr>
            <w:tcW w:w="2381" w:type="dxa"/>
            <w:shd w:val="clear" w:color="auto" w:fill="auto"/>
          </w:tcPr>
          <w:p w14:paraId="6F221EB4" w14:textId="77777777" w:rsidR="004060C3" w:rsidRPr="004060C3" w:rsidRDefault="004060C3" w:rsidP="004060C3">
            <w:pPr>
              <w:spacing w:after="0"/>
              <w:ind w:left="567" w:hanging="567"/>
              <w:rPr>
                <w:rFonts w:ascii="Garamond" w:hAnsi="Garamond" w:cs="Calibri"/>
                <w:sz w:val="24"/>
                <w:szCs w:val="24"/>
                <w:lang w:eastAsia="en-GB"/>
              </w:rPr>
            </w:pPr>
            <w:r w:rsidRPr="004060C3">
              <w:rPr>
                <w:rFonts w:ascii="Garamond" w:hAnsi="Garamond" w:cs="Calibri"/>
                <w:sz w:val="24"/>
                <w:szCs w:val="24"/>
                <w:lang w:eastAsia="en-GB"/>
              </w:rPr>
              <w:t>Név</w:t>
            </w:r>
          </w:p>
        </w:tc>
        <w:tc>
          <w:tcPr>
            <w:tcW w:w="5386" w:type="dxa"/>
            <w:shd w:val="clear" w:color="auto" w:fill="auto"/>
          </w:tcPr>
          <w:p w14:paraId="0B00D22F" w14:textId="77777777" w:rsidR="004060C3" w:rsidRPr="004060C3" w:rsidRDefault="004060C3" w:rsidP="004060C3">
            <w:pPr>
              <w:spacing w:after="0"/>
              <w:ind w:left="567" w:hanging="567"/>
              <w:rPr>
                <w:rFonts w:ascii="Garamond" w:hAnsi="Garamond" w:cs="Calibri"/>
                <w:sz w:val="24"/>
                <w:szCs w:val="24"/>
                <w:lang w:eastAsia="en-GB"/>
              </w:rPr>
            </w:pPr>
          </w:p>
        </w:tc>
      </w:tr>
      <w:tr w:rsidR="004060C3" w:rsidRPr="004060C3" w14:paraId="528A6ABE" w14:textId="77777777" w:rsidTr="00D87F14">
        <w:trPr>
          <w:jc w:val="center"/>
        </w:trPr>
        <w:tc>
          <w:tcPr>
            <w:tcW w:w="2381" w:type="dxa"/>
            <w:shd w:val="clear" w:color="auto" w:fill="auto"/>
          </w:tcPr>
          <w:p w14:paraId="4DC348CA" w14:textId="77777777" w:rsidR="004060C3" w:rsidRPr="004060C3" w:rsidRDefault="004060C3" w:rsidP="004060C3">
            <w:pPr>
              <w:spacing w:after="0"/>
              <w:ind w:left="567" w:hanging="567"/>
              <w:rPr>
                <w:rFonts w:ascii="Garamond" w:hAnsi="Garamond" w:cs="Calibri"/>
                <w:sz w:val="24"/>
                <w:szCs w:val="24"/>
                <w:lang w:eastAsia="en-GB"/>
              </w:rPr>
            </w:pPr>
            <w:r w:rsidRPr="004060C3">
              <w:rPr>
                <w:rFonts w:ascii="Garamond" w:hAnsi="Garamond" w:cs="Calibri"/>
                <w:sz w:val="24"/>
                <w:szCs w:val="24"/>
                <w:lang w:eastAsia="en-GB"/>
              </w:rPr>
              <w:t>Telefonszám</w:t>
            </w:r>
          </w:p>
        </w:tc>
        <w:tc>
          <w:tcPr>
            <w:tcW w:w="5386" w:type="dxa"/>
            <w:shd w:val="clear" w:color="auto" w:fill="auto"/>
          </w:tcPr>
          <w:p w14:paraId="57CC4546" w14:textId="77777777" w:rsidR="004060C3" w:rsidRPr="004060C3" w:rsidRDefault="004060C3" w:rsidP="004060C3">
            <w:pPr>
              <w:spacing w:after="0"/>
              <w:ind w:left="567" w:hanging="567"/>
              <w:rPr>
                <w:rFonts w:ascii="Garamond" w:hAnsi="Garamond" w:cs="Calibri"/>
                <w:sz w:val="24"/>
                <w:szCs w:val="24"/>
                <w:lang w:eastAsia="en-GB"/>
              </w:rPr>
            </w:pPr>
          </w:p>
        </w:tc>
      </w:tr>
      <w:tr w:rsidR="004060C3" w:rsidRPr="004060C3" w14:paraId="2E0C83A4" w14:textId="77777777" w:rsidTr="00D87F14">
        <w:trPr>
          <w:jc w:val="center"/>
        </w:trPr>
        <w:tc>
          <w:tcPr>
            <w:tcW w:w="2381" w:type="dxa"/>
            <w:shd w:val="clear" w:color="auto" w:fill="auto"/>
          </w:tcPr>
          <w:p w14:paraId="232DCC79" w14:textId="77777777" w:rsidR="004060C3" w:rsidRPr="004060C3" w:rsidRDefault="004060C3" w:rsidP="004060C3">
            <w:pPr>
              <w:spacing w:after="0"/>
              <w:ind w:left="567" w:hanging="567"/>
              <w:rPr>
                <w:rFonts w:ascii="Garamond" w:hAnsi="Garamond" w:cs="Calibri"/>
                <w:sz w:val="24"/>
                <w:szCs w:val="24"/>
                <w:lang w:eastAsia="en-GB"/>
              </w:rPr>
            </w:pPr>
            <w:r w:rsidRPr="004060C3">
              <w:rPr>
                <w:rFonts w:ascii="Garamond" w:hAnsi="Garamond" w:cs="Calibri"/>
                <w:sz w:val="24"/>
                <w:szCs w:val="24"/>
                <w:lang w:eastAsia="en-GB"/>
              </w:rPr>
              <w:t>Fax</w:t>
            </w:r>
          </w:p>
        </w:tc>
        <w:tc>
          <w:tcPr>
            <w:tcW w:w="5386" w:type="dxa"/>
            <w:shd w:val="clear" w:color="auto" w:fill="auto"/>
          </w:tcPr>
          <w:p w14:paraId="2F0A0271" w14:textId="77777777" w:rsidR="004060C3" w:rsidRPr="004060C3" w:rsidRDefault="004060C3" w:rsidP="004060C3">
            <w:pPr>
              <w:spacing w:after="0"/>
              <w:ind w:left="567" w:hanging="567"/>
              <w:rPr>
                <w:rFonts w:ascii="Garamond" w:hAnsi="Garamond" w:cs="Calibri"/>
                <w:sz w:val="24"/>
                <w:szCs w:val="24"/>
                <w:lang w:eastAsia="en-GB"/>
              </w:rPr>
            </w:pPr>
          </w:p>
        </w:tc>
      </w:tr>
      <w:tr w:rsidR="004060C3" w:rsidRPr="004060C3" w14:paraId="35950C15" w14:textId="77777777" w:rsidTr="00D87F14">
        <w:trPr>
          <w:jc w:val="center"/>
        </w:trPr>
        <w:tc>
          <w:tcPr>
            <w:tcW w:w="2381" w:type="dxa"/>
            <w:shd w:val="clear" w:color="auto" w:fill="auto"/>
          </w:tcPr>
          <w:p w14:paraId="3122F535" w14:textId="77777777" w:rsidR="004060C3" w:rsidRPr="004060C3" w:rsidRDefault="004060C3" w:rsidP="004060C3">
            <w:pPr>
              <w:spacing w:after="0"/>
              <w:ind w:left="567" w:hanging="567"/>
              <w:rPr>
                <w:rFonts w:ascii="Garamond" w:hAnsi="Garamond" w:cs="Calibri"/>
                <w:sz w:val="24"/>
                <w:szCs w:val="24"/>
                <w:lang w:eastAsia="en-GB"/>
              </w:rPr>
            </w:pPr>
            <w:r w:rsidRPr="004060C3">
              <w:rPr>
                <w:rFonts w:ascii="Garamond" w:hAnsi="Garamond" w:cs="Calibri"/>
                <w:sz w:val="24"/>
                <w:szCs w:val="24"/>
                <w:lang w:eastAsia="en-GB"/>
              </w:rPr>
              <w:t>E-mail cím</w:t>
            </w:r>
          </w:p>
        </w:tc>
        <w:tc>
          <w:tcPr>
            <w:tcW w:w="5386" w:type="dxa"/>
            <w:shd w:val="clear" w:color="auto" w:fill="auto"/>
          </w:tcPr>
          <w:p w14:paraId="2525C8CC" w14:textId="77777777" w:rsidR="004060C3" w:rsidRPr="004060C3" w:rsidRDefault="004060C3" w:rsidP="004060C3">
            <w:pPr>
              <w:spacing w:after="0"/>
              <w:ind w:left="567" w:hanging="567"/>
              <w:rPr>
                <w:rFonts w:ascii="Garamond" w:hAnsi="Garamond" w:cs="Calibri"/>
                <w:sz w:val="24"/>
                <w:szCs w:val="24"/>
                <w:lang w:eastAsia="en-GB"/>
              </w:rPr>
            </w:pPr>
          </w:p>
        </w:tc>
      </w:tr>
    </w:tbl>
    <w:p w14:paraId="31FD5088" w14:textId="77777777" w:rsidR="004060C3" w:rsidRPr="004060C3" w:rsidRDefault="004060C3" w:rsidP="004060C3">
      <w:pPr>
        <w:spacing w:after="0"/>
        <w:ind w:left="567" w:hanging="567"/>
        <w:rPr>
          <w:rFonts w:ascii="Garamond" w:hAnsi="Garamond" w:cs="Calibri"/>
          <w:sz w:val="24"/>
          <w:szCs w:val="24"/>
          <w:lang w:eastAsia="en-GB"/>
        </w:rPr>
      </w:pPr>
    </w:p>
    <w:p w14:paraId="5E072F25" w14:textId="77777777" w:rsidR="004060C3" w:rsidRPr="004060C3" w:rsidRDefault="004060C3" w:rsidP="004060C3">
      <w:pPr>
        <w:spacing w:after="0"/>
        <w:ind w:left="567" w:hanging="567"/>
        <w:rPr>
          <w:rFonts w:ascii="Garamond" w:hAnsi="Garamond" w:cs="Calibri"/>
          <w:sz w:val="24"/>
          <w:szCs w:val="24"/>
          <w:lang w:eastAsia="en-GB"/>
        </w:rPr>
      </w:pPr>
      <w:r w:rsidRPr="004060C3">
        <w:rPr>
          <w:rFonts w:ascii="Garamond" w:hAnsi="Garamond" w:cs="Calibri"/>
          <w:sz w:val="24"/>
          <w:szCs w:val="24"/>
          <w:lang w:eastAsia="en-GB"/>
        </w:rPr>
        <w:t>Szerződés teljesítésével kapcsolatban kijelölt kapcsolattartó Megbízott részéről:</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1"/>
        <w:gridCol w:w="5386"/>
      </w:tblGrid>
      <w:tr w:rsidR="004060C3" w:rsidRPr="004060C3" w14:paraId="033E6FCC" w14:textId="77777777" w:rsidTr="00D87F14">
        <w:trPr>
          <w:jc w:val="center"/>
        </w:trPr>
        <w:tc>
          <w:tcPr>
            <w:tcW w:w="2381" w:type="dxa"/>
            <w:shd w:val="clear" w:color="auto" w:fill="auto"/>
          </w:tcPr>
          <w:p w14:paraId="54A8920E" w14:textId="77777777" w:rsidR="004060C3" w:rsidRPr="004060C3" w:rsidRDefault="004060C3" w:rsidP="004060C3">
            <w:pPr>
              <w:spacing w:after="0"/>
              <w:ind w:left="567" w:hanging="567"/>
              <w:rPr>
                <w:rFonts w:ascii="Garamond" w:hAnsi="Garamond" w:cs="Calibri"/>
                <w:sz w:val="24"/>
                <w:szCs w:val="24"/>
                <w:lang w:eastAsia="en-GB"/>
              </w:rPr>
            </w:pPr>
            <w:r w:rsidRPr="004060C3">
              <w:rPr>
                <w:rFonts w:ascii="Garamond" w:hAnsi="Garamond" w:cs="Calibri"/>
                <w:sz w:val="24"/>
                <w:szCs w:val="24"/>
                <w:lang w:eastAsia="en-GB"/>
              </w:rPr>
              <w:t>Név</w:t>
            </w:r>
          </w:p>
        </w:tc>
        <w:tc>
          <w:tcPr>
            <w:tcW w:w="5386" w:type="dxa"/>
            <w:shd w:val="clear" w:color="auto" w:fill="auto"/>
          </w:tcPr>
          <w:p w14:paraId="61F80757" w14:textId="77777777" w:rsidR="004060C3" w:rsidRPr="004060C3" w:rsidRDefault="004060C3" w:rsidP="004060C3">
            <w:pPr>
              <w:spacing w:after="0"/>
              <w:ind w:left="567" w:hanging="567"/>
              <w:rPr>
                <w:rFonts w:ascii="Garamond" w:hAnsi="Garamond" w:cs="Calibri"/>
                <w:sz w:val="24"/>
                <w:szCs w:val="24"/>
                <w:lang w:eastAsia="en-GB"/>
              </w:rPr>
            </w:pPr>
          </w:p>
        </w:tc>
      </w:tr>
      <w:tr w:rsidR="004060C3" w:rsidRPr="004060C3" w14:paraId="48022E78" w14:textId="77777777" w:rsidTr="00D87F14">
        <w:trPr>
          <w:jc w:val="center"/>
        </w:trPr>
        <w:tc>
          <w:tcPr>
            <w:tcW w:w="2381" w:type="dxa"/>
            <w:shd w:val="clear" w:color="auto" w:fill="auto"/>
          </w:tcPr>
          <w:p w14:paraId="0D539AC3" w14:textId="77777777" w:rsidR="004060C3" w:rsidRPr="004060C3" w:rsidRDefault="004060C3" w:rsidP="004060C3">
            <w:pPr>
              <w:spacing w:after="0"/>
              <w:ind w:left="567" w:hanging="567"/>
              <w:rPr>
                <w:rFonts w:ascii="Garamond" w:hAnsi="Garamond" w:cs="Calibri"/>
                <w:sz w:val="24"/>
                <w:szCs w:val="24"/>
                <w:lang w:eastAsia="en-GB"/>
              </w:rPr>
            </w:pPr>
            <w:r w:rsidRPr="004060C3">
              <w:rPr>
                <w:rFonts w:ascii="Garamond" w:hAnsi="Garamond" w:cs="Calibri"/>
                <w:sz w:val="24"/>
                <w:szCs w:val="24"/>
                <w:lang w:eastAsia="en-GB"/>
              </w:rPr>
              <w:t>Telefonszám</w:t>
            </w:r>
          </w:p>
        </w:tc>
        <w:tc>
          <w:tcPr>
            <w:tcW w:w="5386" w:type="dxa"/>
            <w:shd w:val="clear" w:color="auto" w:fill="auto"/>
          </w:tcPr>
          <w:p w14:paraId="5B64E06A" w14:textId="77777777" w:rsidR="004060C3" w:rsidRPr="004060C3" w:rsidRDefault="004060C3" w:rsidP="004060C3">
            <w:pPr>
              <w:spacing w:after="0"/>
              <w:ind w:left="567" w:hanging="567"/>
              <w:rPr>
                <w:rFonts w:ascii="Garamond" w:hAnsi="Garamond" w:cs="Calibri"/>
                <w:sz w:val="24"/>
                <w:szCs w:val="24"/>
                <w:lang w:eastAsia="en-GB"/>
              </w:rPr>
            </w:pPr>
          </w:p>
        </w:tc>
      </w:tr>
      <w:tr w:rsidR="004060C3" w:rsidRPr="004060C3" w14:paraId="121830AD" w14:textId="77777777" w:rsidTr="00D87F14">
        <w:trPr>
          <w:jc w:val="center"/>
        </w:trPr>
        <w:tc>
          <w:tcPr>
            <w:tcW w:w="2381" w:type="dxa"/>
            <w:shd w:val="clear" w:color="auto" w:fill="auto"/>
          </w:tcPr>
          <w:p w14:paraId="16BD98B3" w14:textId="77777777" w:rsidR="004060C3" w:rsidRPr="004060C3" w:rsidRDefault="004060C3" w:rsidP="004060C3">
            <w:pPr>
              <w:spacing w:after="0"/>
              <w:ind w:left="567" w:hanging="567"/>
              <w:rPr>
                <w:rFonts w:ascii="Garamond" w:hAnsi="Garamond" w:cs="Calibri"/>
                <w:sz w:val="24"/>
                <w:szCs w:val="24"/>
                <w:lang w:eastAsia="en-GB"/>
              </w:rPr>
            </w:pPr>
            <w:r w:rsidRPr="004060C3">
              <w:rPr>
                <w:rFonts w:ascii="Garamond" w:hAnsi="Garamond" w:cs="Calibri"/>
                <w:sz w:val="24"/>
                <w:szCs w:val="24"/>
                <w:lang w:eastAsia="en-GB"/>
              </w:rPr>
              <w:t>Fax</w:t>
            </w:r>
          </w:p>
        </w:tc>
        <w:tc>
          <w:tcPr>
            <w:tcW w:w="5386" w:type="dxa"/>
            <w:shd w:val="clear" w:color="auto" w:fill="auto"/>
          </w:tcPr>
          <w:p w14:paraId="0297BC1C" w14:textId="77777777" w:rsidR="004060C3" w:rsidRPr="004060C3" w:rsidRDefault="004060C3" w:rsidP="004060C3">
            <w:pPr>
              <w:spacing w:after="0"/>
              <w:ind w:left="567" w:hanging="567"/>
              <w:rPr>
                <w:rFonts w:ascii="Garamond" w:hAnsi="Garamond" w:cs="Calibri"/>
                <w:sz w:val="24"/>
                <w:szCs w:val="24"/>
                <w:lang w:eastAsia="en-GB"/>
              </w:rPr>
            </w:pPr>
          </w:p>
        </w:tc>
      </w:tr>
      <w:tr w:rsidR="004060C3" w:rsidRPr="004060C3" w14:paraId="23D44981" w14:textId="77777777" w:rsidTr="00D87F14">
        <w:trPr>
          <w:jc w:val="center"/>
        </w:trPr>
        <w:tc>
          <w:tcPr>
            <w:tcW w:w="2381" w:type="dxa"/>
            <w:shd w:val="clear" w:color="auto" w:fill="auto"/>
          </w:tcPr>
          <w:p w14:paraId="451020A9" w14:textId="77777777" w:rsidR="004060C3" w:rsidRPr="004060C3" w:rsidRDefault="004060C3" w:rsidP="004060C3">
            <w:pPr>
              <w:spacing w:after="0"/>
              <w:ind w:left="567" w:hanging="567"/>
              <w:rPr>
                <w:rFonts w:ascii="Garamond" w:hAnsi="Garamond" w:cs="Calibri"/>
                <w:sz w:val="24"/>
                <w:szCs w:val="24"/>
                <w:lang w:eastAsia="en-GB"/>
              </w:rPr>
            </w:pPr>
            <w:r w:rsidRPr="004060C3">
              <w:rPr>
                <w:rFonts w:ascii="Garamond" w:hAnsi="Garamond" w:cs="Calibri"/>
                <w:sz w:val="24"/>
                <w:szCs w:val="24"/>
                <w:lang w:eastAsia="en-GB"/>
              </w:rPr>
              <w:t>E-mail cím</w:t>
            </w:r>
          </w:p>
        </w:tc>
        <w:tc>
          <w:tcPr>
            <w:tcW w:w="5386" w:type="dxa"/>
            <w:shd w:val="clear" w:color="auto" w:fill="auto"/>
          </w:tcPr>
          <w:p w14:paraId="16C1CCA3" w14:textId="77777777" w:rsidR="004060C3" w:rsidRPr="004060C3" w:rsidRDefault="004060C3" w:rsidP="004060C3">
            <w:pPr>
              <w:spacing w:after="0"/>
              <w:ind w:left="567" w:hanging="567"/>
              <w:rPr>
                <w:rFonts w:ascii="Garamond" w:hAnsi="Garamond" w:cs="Calibri"/>
                <w:sz w:val="24"/>
                <w:szCs w:val="24"/>
                <w:lang w:eastAsia="en-GB"/>
              </w:rPr>
            </w:pPr>
          </w:p>
        </w:tc>
      </w:tr>
    </w:tbl>
    <w:p w14:paraId="2214ADDC" w14:textId="77777777" w:rsidR="004060C3" w:rsidRPr="004060C3" w:rsidRDefault="004060C3" w:rsidP="004060C3">
      <w:pPr>
        <w:spacing w:after="0"/>
        <w:ind w:left="567" w:hanging="567"/>
        <w:rPr>
          <w:rFonts w:ascii="Garamond" w:hAnsi="Garamond" w:cs="Calibri"/>
          <w:sz w:val="24"/>
          <w:szCs w:val="24"/>
          <w:lang w:eastAsia="en-GB"/>
        </w:rPr>
      </w:pPr>
    </w:p>
    <w:p w14:paraId="0E5E9C27" w14:textId="77777777" w:rsidR="004060C3" w:rsidRPr="004060C3" w:rsidRDefault="004060C3" w:rsidP="004060C3">
      <w:pPr>
        <w:spacing w:after="0"/>
        <w:ind w:left="567" w:hanging="567"/>
        <w:rPr>
          <w:rFonts w:ascii="Garamond" w:hAnsi="Garamond" w:cs="Calibri"/>
          <w:sz w:val="24"/>
          <w:szCs w:val="24"/>
          <w:lang w:eastAsia="en-GB"/>
        </w:rPr>
      </w:pPr>
      <w:r w:rsidRPr="004060C3">
        <w:rPr>
          <w:rFonts w:ascii="Garamond" w:hAnsi="Garamond" w:cs="Calibri"/>
          <w:sz w:val="24"/>
          <w:szCs w:val="24"/>
          <w:lang w:eastAsia="en-GB"/>
        </w:rPr>
        <w:t>Teljesítésigazolás (részteljesítésigazolás) kiállítására jogosult személy: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1"/>
        <w:gridCol w:w="5386"/>
      </w:tblGrid>
      <w:tr w:rsidR="00997CE8" w:rsidRPr="004060C3" w14:paraId="7306D1DE" w14:textId="77777777" w:rsidTr="00D87F14">
        <w:trPr>
          <w:jc w:val="center"/>
        </w:trPr>
        <w:tc>
          <w:tcPr>
            <w:tcW w:w="2381" w:type="dxa"/>
            <w:tcBorders>
              <w:top w:val="single" w:sz="4" w:space="0" w:color="auto"/>
              <w:left w:val="single" w:sz="4" w:space="0" w:color="auto"/>
              <w:bottom w:val="single" w:sz="4" w:space="0" w:color="auto"/>
              <w:right w:val="single" w:sz="4" w:space="0" w:color="auto"/>
            </w:tcBorders>
            <w:shd w:val="clear" w:color="auto" w:fill="auto"/>
          </w:tcPr>
          <w:p w14:paraId="5E9945BB" w14:textId="77777777" w:rsidR="004060C3" w:rsidRPr="004060C3" w:rsidRDefault="004060C3" w:rsidP="004060C3">
            <w:pPr>
              <w:spacing w:after="0"/>
              <w:ind w:left="567" w:hanging="567"/>
              <w:rPr>
                <w:rFonts w:ascii="Garamond" w:hAnsi="Garamond" w:cs="Calibri"/>
                <w:sz w:val="24"/>
                <w:szCs w:val="24"/>
                <w:lang w:eastAsia="en-GB"/>
              </w:rPr>
            </w:pPr>
            <w:r w:rsidRPr="004060C3">
              <w:rPr>
                <w:rFonts w:ascii="Garamond" w:hAnsi="Garamond" w:cs="Calibri"/>
                <w:sz w:val="24"/>
                <w:szCs w:val="24"/>
                <w:lang w:eastAsia="en-GB"/>
              </w:rPr>
              <w:t>Név</w:t>
            </w:r>
          </w:p>
        </w:tc>
        <w:tc>
          <w:tcPr>
            <w:tcW w:w="5386" w:type="dxa"/>
            <w:tcBorders>
              <w:top w:val="single" w:sz="4" w:space="0" w:color="auto"/>
              <w:left w:val="single" w:sz="4" w:space="0" w:color="auto"/>
              <w:bottom w:val="single" w:sz="4" w:space="0" w:color="auto"/>
              <w:right w:val="single" w:sz="4" w:space="0" w:color="auto"/>
            </w:tcBorders>
            <w:shd w:val="clear" w:color="auto" w:fill="auto"/>
          </w:tcPr>
          <w:p w14:paraId="3914EE4D" w14:textId="77777777" w:rsidR="004060C3" w:rsidRPr="004060C3" w:rsidRDefault="004060C3" w:rsidP="004060C3">
            <w:pPr>
              <w:spacing w:after="0"/>
              <w:ind w:left="567" w:hanging="567"/>
              <w:rPr>
                <w:rFonts w:ascii="Garamond" w:hAnsi="Garamond" w:cs="Calibri"/>
                <w:sz w:val="24"/>
                <w:szCs w:val="24"/>
                <w:lang w:eastAsia="en-GB"/>
              </w:rPr>
            </w:pPr>
          </w:p>
        </w:tc>
      </w:tr>
      <w:tr w:rsidR="00997CE8" w:rsidRPr="004060C3" w14:paraId="5850C72B" w14:textId="77777777" w:rsidTr="00D87F14">
        <w:trPr>
          <w:jc w:val="center"/>
        </w:trPr>
        <w:tc>
          <w:tcPr>
            <w:tcW w:w="2381" w:type="dxa"/>
            <w:tcBorders>
              <w:top w:val="single" w:sz="4" w:space="0" w:color="auto"/>
              <w:left w:val="single" w:sz="4" w:space="0" w:color="auto"/>
              <w:bottom w:val="single" w:sz="4" w:space="0" w:color="auto"/>
              <w:right w:val="single" w:sz="4" w:space="0" w:color="auto"/>
            </w:tcBorders>
            <w:shd w:val="clear" w:color="auto" w:fill="auto"/>
          </w:tcPr>
          <w:p w14:paraId="67AE1FF1" w14:textId="77777777" w:rsidR="004060C3" w:rsidRPr="004060C3" w:rsidRDefault="004060C3" w:rsidP="004060C3">
            <w:pPr>
              <w:spacing w:after="0"/>
              <w:ind w:left="567" w:hanging="567"/>
              <w:rPr>
                <w:rFonts w:ascii="Garamond" w:hAnsi="Garamond" w:cs="Calibri"/>
                <w:sz w:val="24"/>
                <w:szCs w:val="24"/>
                <w:lang w:eastAsia="en-GB"/>
              </w:rPr>
            </w:pPr>
            <w:r w:rsidRPr="004060C3">
              <w:rPr>
                <w:rFonts w:ascii="Garamond" w:hAnsi="Garamond" w:cs="Calibri"/>
                <w:sz w:val="24"/>
                <w:szCs w:val="24"/>
                <w:lang w:eastAsia="en-GB"/>
              </w:rPr>
              <w:t>Beosztás</w:t>
            </w:r>
          </w:p>
        </w:tc>
        <w:tc>
          <w:tcPr>
            <w:tcW w:w="5386" w:type="dxa"/>
            <w:tcBorders>
              <w:top w:val="single" w:sz="4" w:space="0" w:color="auto"/>
              <w:left w:val="single" w:sz="4" w:space="0" w:color="auto"/>
              <w:bottom w:val="single" w:sz="4" w:space="0" w:color="auto"/>
              <w:right w:val="single" w:sz="4" w:space="0" w:color="auto"/>
            </w:tcBorders>
            <w:shd w:val="clear" w:color="auto" w:fill="auto"/>
          </w:tcPr>
          <w:p w14:paraId="1E0C48C7" w14:textId="77777777" w:rsidR="004060C3" w:rsidRPr="004060C3" w:rsidRDefault="004060C3" w:rsidP="004060C3">
            <w:pPr>
              <w:spacing w:after="0"/>
              <w:ind w:left="567" w:hanging="567"/>
              <w:rPr>
                <w:rFonts w:ascii="Garamond" w:hAnsi="Garamond" w:cs="Calibri"/>
                <w:sz w:val="24"/>
                <w:szCs w:val="24"/>
                <w:lang w:eastAsia="en-GB"/>
              </w:rPr>
            </w:pPr>
          </w:p>
        </w:tc>
      </w:tr>
      <w:tr w:rsidR="004060C3" w:rsidRPr="004060C3" w14:paraId="6AEFBD2F" w14:textId="77777777" w:rsidTr="00D87F14">
        <w:trPr>
          <w:jc w:val="center"/>
        </w:trPr>
        <w:tc>
          <w:tcPr>
            <w:tcW w:w="2381" w:type="dxa"/>
            <w:shd w:val="clear" w:color="auto" w:fill="auto"/>
          </w:tcPr>
          <w:p w14:paraId="2DF5A466" w14:textId="77777777" w:rsidR="004060C3" w:rsidRPr="004060C3" w:rsidRDefault="004060C3" w:rsidP="004060C3">
            <w:pPr>
              <w:spacing w:after="0"/>
              <w:ind w:left="567" w:hanging="567"/>
              <w:rPr>
                <w:rFonts w:ascii="Garamond" w:hAnsi="Garamond" w:cs="Calibri"/>
                <w:sz w:val="24"/>
                <w:szCs w:val="24"/>
                <w:lang w:eastAsia="en-GB"/>
              </w:rPr>
            </w:pPr>
            <w:r w:rsidRPr="004060C3">
              <w:rPr>
                <w:rFonts w:ascii="Garamond" w:hAnsi="Garamond" w:cs="Calibri"/>
                <w:sz w:val="24"/>
                <w:szCs w:val="24"/>
                <w:lang w:eastAsia="en-GB"/>
              </w:rPr>
              <w:t>Fax</w:t>
            </w:r>
          </w:p>
        </w:tc>
        <w:tc>
          <w:tcPr>
            <w:tcW w:w="5386" w:type="dxa"/>
            <w:shd w:val="clear" w:color="auto" w:fill="auto"/>
          </w:tcPr>
          <w:p w14:paraId="43B0A67C" w14:textId="77777777" w:rsidR="004060C3" w:rsidRPr="004060C3" w:rsidRDefault="004060C3" w:rsidP="004060C3">
            <w:pPr>
              <w:spacing w:after="0"/>
              <w:ind w:left="567" w:hanging="567"/>
              <w:rPr>
                <w:rFonts w:ascii="Garamond" w:hAnsi="Garamond" w:cs="Calibri"/>
                <w:sz w:val="24"/>
                <w:szCs w:val="24"/>
                <w:lang w:eastAsia="en-GB"/>
              </w:rPr>
            </w:pPr>
          </w:p>
        </w:tc>
      </w:tr>
      <w:tr w:rsidR="004060C3" w:rsidRPr="004060C3" w14:paraId="18BD4497" w14:textId="77777777" w:rsidTr="00D87F14">
        <w:trPr>
          <w:jc w:val="center"/>
        </w:trPr>
        <w:tc>
          <w:tcPr>
            <w:tcW w:w="2381" w:type="dxa"/>
            <w:shd w:val="clear" w:color="auto" w:fill="auto"/>
          </w:tcPr>
          <w:p w14:paraId="0A39A19F" w14:textId="77777777" w:rsidR="004060C3" w:rsidRPr="004060C3" w:rsidRDefault="004060C3" w:rsidP="004060C3">
            <w:pPr>
              <w:spacing w:after="0"/>
              <w:ind w:left="567" w:hanging="567"/>
              <w:rPr>
                <w:rFonts w:ascii="Garamond" w:hAnsi="Garamond" w:cs="Calibri"/>
                <w:sz w:val="24"/>
                <w:szCs w:val="24"/>
                <w:lang w:eastAsia="en-GB"/>
              </w:rPr>
            </w:pPr>
            <w:r w:rsidRPr="004060C3">
              <w:rPr>
                <w:rFonts w:ascii="Garamond" w:hAnsi="Garamond" w:cs="Calibri"/>
                <w:sz w:val="24"/>
                <w:szCs w:val="24"/>
                <w:lang w:eastAsia="en-GB"/>
              </w:rPr>
              <w:t>E-mail cím</w:t>
            </w:r>
          </w:p>
        </w:tc>
        <w:tc>
          <w:tcPr>
            <w:tcW w:w="5386" w:type="dxa"/>
            <w:shd w:val="clear" w:color="auto" w:fill="auto"/>
          </w:tcPr>
          <w:p w14:paraId="5FFA19D1" w14:textId="77777777" w:rsidR="004060C3" w:rsidRPr="004060C3" w:rsidRDefault="004060C3" w:rsidP="004060C3">
            <w:pPr>
              <w:spacing w:after="0"/>
              <w:ind w:left="567" w:hanging="567"/>
              <w:rPr>
                <w:rFonts w:ascii="Garamond" w:hAnsi="Garamond" w:cs="Calibri"/>
                <w:sz w:val="24"/>
                <w:szCs w:val="24"/>
                <w:lang w:eastAsia="en-GB"/>
              </w:rPr>
            </w:pPr>
          </w:p>
        </w:tc>
      </w:tr>
    </w:tbl>
    <w:p w14:paraId="2FFD0A48" w14:textId="77777777" w:rsidR="004060C3" w:rsidRPr="004060C3" w:rsidRDefault="004060C3" w:rsidP="004060C3">
      <w:pPr>
        <w:spacing w:after="0"/>
        <w:ind w:left="567" w:hanging="567"/>
        <w:rPr>
          <w:rFonts w:ascii="Garamond" w:hAnsi="Garamond" w:cs="Calibri"/>
          <w:sz w:val="24"/>
          <w:szCs w:val="24"/>
          <w:lang w:eastAsia="en-GB"/>
        </w:rPr>
      </w:pPr>
    </w:p>
    <w:p w14:paraId="19803331" w14:textId="77777777" w:rsidR="004060C3" w:rsidRPr="004060C3" w:rsidRDefault="004060C3" w:rsidP="004060C3">
      <w:pPr>
        <w:spacing w:after="0"/>
        <w:ind w:left="567" w:hanging="567"/>
        <w:rPr>
          <w:rFonts w:ascii="Garamond" w:hAnsi="Garamond" w:cs="Calibri"/>
          <w:sz w:val="24"/>
          <w:szCs w:val="24"/>
          <w:lang w:eastAsia="en-GB"/>
        </w:rPr>
      </w:pPr>
    </w:p>
    <w:p w14:paraId="663899C4" w14:textId="77777777" w:rsidR="004060C3" w:rsidRPr="004060C3" w:rsidRDefault="004060C3" w:rsidP="004060C3">
      <w:pPr>
        <w:spacing w:after="0"/>
        <w:ind w:left="567" w:hanging="567"/>
        <w:rPr>
          <w:rFonts w:ascii="Garamond" w:hAnsi="Garamond" w:cs="Calibri"/>
          <w:sz w:val="24"/>
          <w:szCs w:val="24"/>
          <w:lang w:eastAsia="en-GB"/>
        </w:rPr>
      </w:pPr>
    </w:p>
    <w:p w14:paraId="246FF289" w14:textId="77777777" w:rsidR="004060C3" w:rsidRPr="004060C3" w:rsidRDefault="004060C3" w:rsidP="004060C3">
      <w:pPr>
        <w:spacing w:after="0"/>
        <w:ind w:left="567" w:hanging="567"/>
        <w:rPr>
          <w:rFonts w:ascii="Garamond" w:hAnsi="Garamond" w:cs="Calibri"/>
          <w:sz w:val="24"/>
          <w:szCs w:val="24"/>
          <w:lang w:eastAsia="en-GB"/>
        </w:rPr>
      </w:pPr>
    </w:p>
    <w:p w14:paraId="51E463AE" w14:textId="77777777" w:rsidR="004060C3" w:rsidRDefault="004060C3" w:rsidP="007B6CC7">
      <w:pPr>
        <w:spacing w:after="0"/>
      </w:pPr>
    </w:p>
    <w:p w14:paraId="41D0EB9E" w14:textId="77777777" w:rsidR="004060C3" w:rsidRDefault="004060C3" w:rsidP="007B6CC7">
      <w:pPr>
        <w:spacing w:after="0"/>
      </w:pPr>
    </w:p>
    <w:p w14:paraId="74844E1F" w14:textId="77777777" w:rsidR="00D94ED5" w:rsidRPr="00A04DE7" w:rsidRDefault="00D94ED5">
      <w:pPr>
        <w:spacing w:after="0"/>
        <w:rPr>
          <w:rFonts w:ascii="Garamond" w:hAnsi="Garamond"/>
          <w:b/>
          <w:sz w:val="24"/>
          <w:szCs w:val="24"/>
        </w:rPr>
      </w:pPr>
    </w:p>
    <w:sectPr w:rsidR="00D94ED5" w:rsidRPr="00A04DE7" w:rsidSect="00DA47EA">
      <w:pgSz w:w="11909" w:h="16834"/>
      <w:pgMar w:top="1440" w:right="1418"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2B980F" w14:textId="77777777" w:rsidR="00A87693" w:rsidRDefault="00A87693" w:rsidP="00506E3E">
      <w:pPr>
        <w:spacing w:after="0"/>
      </w:pPr>
      <w:r>
        <w:separator/>
      </w:r>
    </w:p>
  </w:endnote>
  <w:endnote w:type="continuationSeparator" w:id="0">
    <w:p w14:paraId="3A8BCEC6" w14:textId="77777777" w:rsidR="00A87693" w:rsidRDefault="00A87693" w:rsidP="00506E3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E0002A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2AC9EE" w14:textId="1BC8D794" w:rsidR="00AE5CE2" w:rsidRPr="003147DD" w:rsidRDefault="00AE5CE2">
    <w:pPr>
      <w:pStyle w:val="llb"/>
      <w:jc w:val="right"/>
      <w:rPr>
        <w:rFonts w:ascii="Garamond" w:hAnsi="Garamond"/>
        <w:sz w:val="24"/>
      </w:rPr>
    </w:pPr>
    <w:r w:rsidRPr="003147DD">
      <w:rPr>
        <w:rFonts w:ascii="Garamond" w:hAnsi="Garamond"/>
        <w:sz w:val="24"/>
      </w:rPr>
      <w:fldChar w:fldCharType="begin"/>
    </w:r>
    <w:r w:rsidRPr="003147DD">
      <w:rPr>
        <w:rFonts w:ascii="Garamond" w:hAnsi="Garamond"/>
        <w:sz w:val="24"/>
      </w:rPr>
      <w:instrText xml:space="preserve"> PAGE   \* MERGEFORMAT </w:instrText>
    </w:r>
    <w:r w:rsidRPr="003147DD">
      <w:rPr>
        <w:rFonts w:ascii="Garamond" w:hAnsi="Garamond"/>
        <w:sz w:val="24"/>
      </w:rPr>
      <w:fldChar w:fldCharType="separate"/>
    </w:r>
    <w:r w:rsidR="0025160C">
      <w:rPr>
        <w:rFonts w:ascii="Garamond" w:hAnsi="Garamond"/>
        <w:noProof/>
        <w:sz w:val="24"/>
      </w:rPr>
      <w:t>16</w:t>
    </w:r>
    <w:r w:rsidRPr="003147DD">
      <w:rPr>
        <w:rFonts w:ascii="Garamond" w:hAnsi="Garamond"/>
        <w:sz w:val="24"/>
      </w:rPr>
      <w:fldChar w:fldCharType="end"/>
    </w:r>
  </w:p>
  <w:p w14:paraId="469165DC" w14:textId="77777777" w:rsidR="00AE5CE2" w:rsidRDefault="00AE5CE2">
    <w:pPr>
      <w:pStyle w:val="ll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557407" w14:textId="77777777" w:rsidR="00AE5CE2" w:rsidRDefault="00AE5CE2" w:rsidP="009B4C95">
    <w:pPr>
      <w:pStyle w:val="llb"/>
      <w:tabs>
        <w:tab w:val="left" w:pos="0"/>
      </w:tabs>
      <w:jc w:val="right"/>
    </w:pPr>
  </w:p>
  <w:p w14:paraId="2D50FE8B" w14:textId="50BE8A77" w:rsidR="00AE5CE2" w:rsidRDefault="00AE5CE2" w:rsidP="009B4C95">
    <w:pPr>
      <w:pStyle w:val="llb"/>
      <w:pBdr>
        <w:top w:val="single" w:sz="4" w:space="1" w:color="auto"/>
      </w:pBdr>
      <w:jc w:val="center"/>
      <w:rPr>
        <w:rFonts w:ascii="Garamond" w:hAnsi="Garamond"/>
      </w:rPr>
    </w:pPr>
    <w:r>
      <w:rPr>
        <w:rFonts w:ascii="Garamond" w:hAnsi="Garamond"/>
      </w:rPr>
      <w:fldChar w:fldCharType="begin"/>
    </w:r>
    <w:r>
      <w:rPr>
        <w:rFonts w:ascii="Garamond" w:hAnsi="Garamond"/>
      </w:rPr>
      <w:instrText xml:space="preserve"> PAGE   \* MERGEFORMAT </w:instrText>
    </w:r>
    <w:r>
      <w:rPr>
        <w:rFonts w:ascii="Garamond" w:hAnsi="Garamond"/>
      </w:rPr>
      <w:fldChar w:fldCharType="separate"/>
    </w:r>
    <w:r w:rsidR="0025160C">
      <w:rPr>
        <w:rFonts w:ascii="Garamond" w:hAnsi="Garamond"/>
        <w:noProof/>
      </w:rPr>
      <w:t>20</w:t>
    </w:r>
    <w:r>
      <w:rPr>
        <w:rFonts w:ascii="Garamond" w:hAnsi="Garamond"/>
      </w:rPr>
      <w:fldChar w:fldCharType="end"/>
    </w:r>
  </w:p>
  <w:p w14:paraId="1741F7B6" w14:textId="77777777" w:rsidR="00AE5CE2" w:rsidRDefault="00AE5CE2" w:rsidP="009B4C95">
    <w:pPr>
      <w:pStyle w:val="llb"/>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1D8B99" w14:textId="77777777" w:rsidR="00AE5CE2" w:rsidRDefault="00AE5CE2">
    <w:pPr>
      <w:pStyle w:val="llb"/>
      <w:jc w:val="right"/>
    </w:pPr>
  </w:p>
  <w:p w14:paraId="3F812826" w14:textId="77777777" w:rsidR="00AE5CE2" w:rsidRDefault="00AE5CE2" w:rsidP="009B4C95">
    <w:pPr>
      <w:pStyle w:val="llb"/>
      <w:widowControl w:val="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8BF524" w14:textId="77777777" w:rsidR="00A87693" w:rsidRDefault="00A87693" w:rsidP="00506E3E">
      <w:pPr>
        <w:spacing w:after="0"/>
      </w:pPr>
      <w:r>
        <w:separator/>
      </w:r>
    </w:p>
  </w:footnote>
  <w:footnote w:type="continuationSeparator" w:id="0">
    <w:p w14:paraId="708191CE" w14:textId="77777777" w:rsidR="00A87693" w:rsidRDefault="00A87693" w:rsidP="00506E3E">
      <w:pPr>
        <w:spacing w:after="0"/>
      </w:pPr>
      <w:r>
        <w:continuationSeparator/>
      </w:r>
    </w:p>
  </w:footnote>
  <w:footnote w:id="1">
    <w:p w14:paraId="318A9C79" w14:textId="77777777" w:rsidR="00AE5CE2" w:rsidRDefault="00AE5CE2" w:rsidP="007B6CC7">
      <w:pPr>
        <w:pStyle w:val="Lbjegyzetszveg"/>
      </w:pPr>
      <w:r>
        <w:rPr>
          <w:rStyle w:val="Lbjegyzet-hivatkozs"/>
        </w:rPr>
        <w:footnoteRef/>
      </w:r>
      <w:r>
        <w:t xml:space="preserve"> A megfelelő változatot kérjük kitölteni.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148854" w14:textId="77777777" w:rsidR="00AE5CE2" w:rsidRPr="0025160C" w:rsidRDefault="00AE5CE2" w:rsidP="0025160C">
    <w:pPr>
      <w:pStyle w:val="llb"/>
      <w:pBdr>
        <w:bottom w:val="single" w:sz="4" w:space="1" w:color="auto"/>
      </w:pBdr>
      <w:tabs>
        <w:tab w:val="left" w:pos="5040"/>
      </w:tabs>
      <w:jc w:val="right"/>
      <w:rPr>
        <w:rFonts w:ascii="Times New Roman" w:hAnsi="Times New Roman"/>
        <w:b/>
        <w:color w:val="0033CC"/>
        <w:sz w:val="20"/>
        <w:szCs w:val="20"/>
      </w:rPr>
    </w:pPr>
    <w:r w:rsidRPr="0025160C">
      <w:rPr>
        <w:rFonts w:ascii="Times New Roman" w:hAnsi="Times New Roman"/>
        <w:b/>
        <w:color w:val="0033CC"/>
        <w:sz w:val="20"/>
        <w:szCs w:val="20"/>
      </w:rPr>
      <w:t>A Modern Városok Program második ütemében megvalósuló beruházások műszaki ellenőrzése</w:t>
    </w:r>
  </w:p>
  <w:p w14:paraId="28A0C819" w14:textId="56BEE983" w:rsidR="00AE5CE2" w:rsidRPr="0025160C" w:rsidRDefault="00AE5CE2" w:rsidP="0025160C">
    <w:pPr>
      <w:pStyle w:val="llb"/>
      <w:pBdr>
        <w:bottom w:val="single" w:sz="4" w:space="1" w:color="auto"/>
      </w:pBdr>
      <w:tabs>
        <w:tab w:val="left" w:pos="5040"/>
      </w:tabs>
      <w:jc w:val="right"/>
      <w:rPr>
        <w:sz w:val="2"/>
        <w:lang w:val="hu-HU"/>
      </w:rPr>
    </w:pPr>
    <w:r w:rsidRPr="0025160C">
      <w:rPr>
        <w:rFonts w:ascii="Times New Roman" w:hAnsi="Times New Roman"/>
        <w:b/>
        <w:color w:val="0033CC"/>
        <w:sz w:val="20"/>
        <w:szCs w:val="20"/>
        <w:lang w:val="hu-HU"/>
      </w:rPr>
      <w:t xml:space="preserve">1. rész: </w:t>
    </w:r>
    <w:r w:rsidRPr="0025160C">
      <w:rPr>
        <w:rFonts w:ascii="Times New Roman" w:hAnsi="Times New Roman"/>
        <w:b/>
        <w:color w:val="0033CC"/>
        <w:sz w:val="20"/>
        <w:szCs w:val="20"/>
      </w:rPr>
      <w:t>PTE Egészségtudományi Kar Vörösmarty utcai épületének felújítási munkái a Modern Városok Program keretében – műszaki ellenőri feladatok</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D08D0C" w14:textId="77777777" w:rsidR="00AE5CE2" w:rsidRPr="00727044" w:rsidRDefault="00AE5CE2" w:rsidP="009B4C95">
    <w:pPr>
      <w:pStyle w:val="lfej"/>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8B7F7B" w14:textId="77777777" w:rsidR="00AE5CE2" w:rsidRDefault="00AE5CE2" w:rsidP="009B4C95">
    <w:pPr>
      <w:pStyle w:val="lfej"/>
      <w:jc w:val="center"/>
    </w:pPr>
    <w:r>
      <w:rPr>
        <w:szCs w:val="24"/>
      </w:rPr>
      <w:t>E</w:t>
    </w:r>
    <w:r w:rsidRPr="00D716D0">
      <w:rPr>
        <w:szCs w:val="24"/>
      </w:rPr>
      <w:t xml:space="preserve">gyes acélszerkezetű hidak </w:t>
    </w:r>
    <w:r>
      <w:rPr>
        <w:szCs w:val="24"/>
      </w:rPr>
      <w:t xml:space="preserve">2016. évi </w:t>
    </w:r>
    <w:r w:rsidRPr="00D716D0">
      <w:rPr>
        <w:szCs w:val="24"/>
      </w:rPr>
      <w:t>korrózióvédelmi munkái</w:t>
    </w:r>
    <w:r>
      <w:rPr>
        <w:szCs w:val="24"/>
      </w:rPr>
      <w:t xml:space="preserve"> (hídmázolás)</w:t>
    </w:r>
  </w:p>
  <w:p w14:paraId="50A64A67" w14:textId="77777777" w:rsidR="00AE5CE2" w:rsidRPr="00987132" w:rsidRDefault="00AE5CE2" w:rsidP="009B4C95">
    <w:pPr>
      <w:pStyle w:val="llb"/>
      <w:pBdr>
        <w:bottom w:val="single" w:sz="4" w:space="1" w:color="auto"/>
      </w:pBdr>
      <w:tabs>
        <w:tab w:val="left" w:pos="5040"/>
      </w:tabs>
      <w:rPr>
        <w:sz w:val="2"/>
        <w:lang w:val="hu-HU"/>
      </w:rPr>
    </w:pPr>
    <w:r>
      <w:rPr>
        <w:lang w:val="hu-HU"/>
      </w:rPr>
      <w:t xml:space="preserve">                                                                                                                                                       </w:t>
    </w:r>
    <w:r>
      <w:rPr>
        <w:lang w:val="hu-HU"/>
      </w:rPr>
      <w:tab/>
      <w:t xml:space="preserve">           </w:t>
    </w:r>
  </w:p>
  <w:p w14:paraId="16813E84" w14:textId="77777777" w:rsidR="00AE5CE2" w:rsidRPr="00727044" w:rsidRDefault="00AE5CE2" w:rsidP="009B4C95">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D229A"/>
    <w:multiLevelType w:val="multilevel"/>
    <w:tmpl w:val="4CE08DD8"/>
    <w:lvl w:ilvl="0">
      <w:start w:val="10"/>
      <w:numFmt w:val="decimal"/>
      <w:lvlText w:val="%1"/>
      <w:lvlJc w:val="left"/>
      <w:pPr>
        <w:ind w:left="375" w:hanging="375"/>
      </w:pPr>
      <w:rPr>
        <w:rFonts w:hint="default"/>
      </w:rPr>
    </w:lvl>
    <w:lvl w:ilvl="1">
      <w:start w:val="2"/>
      <w:numFmt w:val="decimal"/>
      <w:lvlText w:val="%1.%2"/>
      <w:lvlJc w:val="left"/>
      <w:pPr>
        <w:ind w:left="1237" w:hanging="375"/>
      </w:pPr>
      <w:rPr>
        <w:rFonts w:hint="default"/>
      </w:rPr>
    </w:lvl>
    <w:lvl w:ilvl="2">
      <w:start w:val="1"/>
      <w:numFmt w:val="decimal"/>
      <w:lvlText w:val="%1.%2.%3"/>
      <w:lvlJc w:val="left"/>
      <w:pPr>
        <w:ind w:left="2444" w:hanging="720"/>
      </w:pPr>
      <w:rPr>
        <w:rFonts w:hint="default"/>
      </w:rPr>
    </w:lvl>
    <w:lvl w:ilvl="3">
      <w:start w:val="1"/>
      <w:numFmt w:val="decimal"/>
      <w:lvlText w:val="%1.%2.%3.%4"/>
      <w:lvlJc w:val="left"/>
      <w:pPr>
        <w:ind w:left="3306" w:hanging="720"/>
      </w:pPr>
      <w:rPr>
        <w:rFonts w:hint="default"/>
      </w:rPr>
    </w:lvl>
    <w:lvl w:ilvl="4">
      <w:start w:val="1"/>
      <w:numFmt w:val="decimal"/>
      <w:lvlText w:val="%1.%2.%3.%4.%5"/>
      <w:lvlJc w:val="left"/>
      <w:pPr>
        <w:ind w:left="4528" w:hanging="1080"/>
      </w:pPr>
      <w:rPr>
        <w:rFonts w:hint="default"/>
      </w:rPr>
    </w:lvl>
    <w:lvl w:ilvl="5">
      <w:start w:val="1"/>
      <w:numFmt w:val="decimal"/>
      <w:lvlText w:val="%1.%2.%3.%4.%5.%6"/>
      <w:lvlJc w:val="left"/>
      <w:pPr>
        <w:ind w:left="5390" w:hanging="1080"/>
      </w:pPr>
      <w:rPr>
        <w:rFonts w:hint="default"/>
      </w:rPr>
    </w:lvl>
    <w:lvl w:ilvl="6">
      <w:start w:val="1"/>
      <w:numFmt w:val="decimal"/>
      <w:lvlText w:val="%1.%2.%3.%4.%5.%6.%7"/>
      <w:lvlJc w:val="left"/>
      <w:pPr>
        <w:ind w:left="6612" w:hanging="1440"/>
      </w:pPr>
      <w:rPr>
        <w:rFonts w:hint="default"/>
      </w:rPr>
    </w:lvl>
    <w:lvl w:ilvl="7">
      <w:start w:val="1"/>
      <w:numFmt w:val="decimal"/>
      <w:lvlText w:val="%1.%2.%3.%4.%5.%6.%7.%8"/>
      <w:lvlJc w:val="left"/>
      <w:pPr>
        <w:ind w:left="7474" w:hanging="1440"/>
      </w:pPr>
      <w:rPr>
        <w:rFonts w:hint="default"/>
      </w:rPr>
    </w:lvl>
    <w:lvl w:ilvl="8">
      <w:start w:val="1"/>
      <w:numFmt w:val="decimal"/>
      <w:lvlText w:val="%1.%2.%3.%4.%5.%6.%7.%8.%9"/>
      <w:lvlJc w:val="left"/>
      <w:pPr>
        <w:ind w:left="8336" w:hanging="1440"/>
      </w:pPr>
      <w:rPr>
        <w:rFonts w:hint="default"/>
      </w:rPr>
    </w:lvl>
  </w:abstractNum>
  <w:abstractNum w:abstractNumId="1" w15:restartNumberingAfterBreak="0">
    <w:nsid w:val="07CB36F5"/>
    <w:multiLevelType w:val="hybridMultilevel"/>
    <w:tmpl w:val="546E86C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8BD7647"/>
    <w:multiLevelType w:val="hybridMultilevel"/>
    <w:tmpl w:val="BF78DFE6"/>
    <w:lvl w:ilvl="0" w:tplc="A342A900">
      <w:start w:val="1"/>
      <w:numFmt w:val="upperLetter"/>
      <w:lvlText w:val="(%1)"/>
      <w:lvlJc w:val="left"/>
      <w:pPr>
        <w:ind w:left="153" w:hanging="360"/>
      </w:pPr>
      <w:rPr>
        <w:rFonts w:hint="default"/>
        <w:b w:val="0"/>
      </w:rPr>
    </w:lvl>
    <w:lvl w:ilvl="1" w:tplc="040E0019" w:tentative="1">
      <w:start w:val="1"/>
      <w:numFmt w:val="lowerLetter"/>
      <w:lvlText w:val="%2."/>
      <w:lvlJc w:val="left"/>
      <w:pPr>
        <w:ind w:left="873" w:hanging="360"/>
      </w:pPr>
    </w:lvl>
    <w:lvl w:ilvl="2" w:tplc="040E001B" w:tentative="1">
      <w:start w:val="1"/>
      <w:numFmt w:val="lowerRoman"/>
      <w:lvlText w:val="%3."/>
      <w:lvlJc w:val="right"/>
      <w:pPr>
        <w:ind w:left="1593" w:hanging="180"/>
      </w:pPr>
    </w:lvl>
    <w:lvl w:ilvl="3" w:tplc="040E000F" w:tentative="1">
      <w:start w:val="1"/>
      <w:numFmt w:val="decimal"/>
      <w:lvlText w:val="%4."/>
      <w:lvlJc w:val="left"/>
      <w:pPr>
        <w:ind w:left="2313" w:hanging="360"/>
      </w:pPr>
    </w:lvl>
    <w:lvl w:ilvl="4" w:tplc="040E0019" w:tentative="1">
      <w:start w:val="1"/>
      <w:numFmt w:val="lowerLetter"/>
      <w:lvlText w:val="%5."/>
      <w:lvlJc w:val="left"/>
      <w:pPr>
        <w:ind w:left="3033" w:hanging="360"/>
      </w:pPr>
    </w:lvl>
    <w:lvl w:ilvl="5" w:tplc="040E001B" w:tentative="1">
      <w:start w:val="1"/>
      <w:numFmt w:val="lowerRoman"/>
      <w:lvlText w:val="%6."/>
      <w:lvlJc w:val="right"/>
      <w:pPr>
        <w:ind w:left="3753" w:hanging="180"/>
      </w:pPr>
    </w:lvl>
    <w:lvl w:ilvl="6" w:tplc="040E000F" w:tentative="1">
      <w:start w:val="1"/>
      <w:numFmt w:val="decimal"/>
      <w:lvlText w:val="%7."/>
      <w:lvlJc w:val="left"/>
      <w:pPr>
        <w:ind w:left="4473" w:hanging="360"/>
      </w:pPr>
    </w:lvl>
    <w:lvl w:ilvl="7" w:tplc="040E0019" w:tentative="1">
      <w:start w:val="1"/>
      <w:numFmt w:val="lowerLetter"/>
      <w:lvlText w:val="%8."/>
      <w:lvlJc w:val="left"/>
      <w:pPr>
        <w:ind w:left="5193" w:hanging="360"/>
      </w:pPr>
    </w:lvl>
    <w:lvl w:ilvl="8" w:tplc="040E001B" w:tentative="1">
      <w:start w:val="1"/>
      <w:numFmt w:val="lowerRoman"/>
      <w:lvlText w:val="%9."/>
      <w:lvlJc w:val="right"/>
      <w:pPr>
        <w:ind w:left="5913" w:hanging="180"/>
      </w:pPr>
    </w:lvl>
  </w:abstractNum>
  <w:abstractNum w:abstractNumId="3" w15:restartNumberingAfterBreak="0">
    <w:nsid w:val="0E74390F"/>
    <w:multiLevelType w:val="hybridMultilevel"/>
    <w:tmpl w:val="598A5F64"/>
    <w:lvl w:ilvl="0" w:tplc="040E000B">
      <w:start w:val="1"/>
      <w:numFmt w:val="bullet"/>
      <w:lvlText w:val=""/>
      <w:lvlJc w:val="left"/>
      <w:pPr>
        <w:ind w:left="1065" w:hanging="360"/>
      </w:pPr>
      <w:rPr>
        <w:rFonts w:ascii="Wingdings" w:hAnsi="Wingdings" w:hint="default"/>
      </w:rPr>
    </w:lvl>
    <w:lvl w:ilvl="1" w:tplc="040E0003" w:tentative="1">
      <w:start w:val="1"/>
      <w:numFmt w:val="bullet"/>
      <w:lvlText w:val="o"/>
      <w:lvlJc w:val="left"/>
      <w:pPr>
        <w:ind w:left="1785" w:hanging="360"/>
      </w:pPr>
      <w:rPr>
        <w:rFonts w:ascii="Courier New" w:hAnsi="Courier New" w:cs="Courier New" w:hint="default"/>
      </w:rPr>
    </w:lvl>
    <w:lvl w:ilvl="2" w:tplc="040E0005" w:tentative="1">
      <w:start w:val="1"/>
      <w:numFmt w:val="bullet"/>
      <w:lvlText w:val=""/>
      <w:lvlJc w:val="left"/>
      <w:pPr>
        <w:ind w:left="2505" w:hanging="360"/>
      </w:pPr>
      <w:rPr>
        <w:rFonts w:ascii="Wingdings" w:hAnsi="Wingdings" w:hint="default"/>
      </w:rPr>
    </w:lvl>
    <w:lvl w:ilvl="3" w:tplc="040E0001" w:tentative="1">
      <w:start w:val="1"/>
      <w:numFmt w:val="bullet"/>
      <w:lvlText w:val=""/>
      <w:lvlJc w:val="left"/>
      <w:pPr>
        <w:ind w:left="3225" w:hanging="360"/>
      </w:pPr>
      <w:rPr>
        <w:rFonts w:ascii="Symbol" w:hAnsi="Symbol" w:hint="default"/>
      </w:rPr>
    </w:lvl>
    <w:lvl w:ilvl="4" w:tplc="040E0003" w:tentative="1">
      <w:start w:val="1"/>
      <w:numFmt w:val="bullet"/>
      <w:lvlText w:val="o"/>
      <w:lvlJc w:val="left"/>
      <w:pPr>
        <w:ind w:left="3945" w:hanging="360"/>
      </w:pPr>
      <w:rPr>
        <w:rFonts w:ascii="Courier New" w:hAnsi="Courier New" w:cs="Courier New" w:hint="default"/>
      </w:rPr>
    </w:lvl>
    <w:lvl w:ilvl="5" w:tplc="040E0005" w:tentative="1">
      <w:start w:val="1"/>
      <w:numFmt w:val="bullet"/>
      <w:lvlText w:val=""/>
      <w:lvlJc w:val="left"/>
      <w:pPr>
        <w:ind w:left="4665" w:hanging="360"/>
      </w:pPr>
      <w:rPr>
        <w:rFonts w:ascii="Wingdings" w:hAnsi="Wingdings" w:hint="default"/>
      </w:rPr>
    </w:lvl>
    <w:lvl w:ilvl="6" w:tplc="040E0001" w:tentative="1">
      <w:start w:val="1"/>
      <w:numFmt w:val="bullet"/>
      <w:lvlText w:val=""/>
      <w:lvlJc w:val="left"/>
      <w:pPr>
        <w:ind w:left="5385" w:hanging="360"/>
      </w:pPr>
      <w:rPr>
        <w:rFonts w:ascii="Symbol" w:hAnsi="Symbol" w:hint="default"/>
      </w:rPr>
    </w:lvl>
    <w:lvl w:ilvl="7" w:tplc="040E0003" w:tentative="1">
      <w:start w:val="1"/>
      <w:numFmt w:val="bullet"/>
      <w:lvlText w:val="o"/>
      <w:lvlJc w:val="left"/>
      <w:pPr>
        <w:ind w:left="6105" w:hanging="360"/>
      </w:pPr>
      <w:rPr>
        <w:rFonts w:ascii="Courier New" w:hAnsi="Courier New" w:cs="Courier New" w:hint="default"/>
      </w:rPr>
    </w:lvl>
    <w:lvl w:ilvl="8" w:tplc="040E0005" w:tentative="1">
      <w:start w:val="1"/>
      <w:numFmt w:val="bullet"/>
      <w:lvlText w:val=""/>
      <w:lvlJc w:val="left"/>
      <w:pPr>
        <w:ind w:left="6825" w:hanging="360"/>
      </w:pPr>
      <w:rPr>
        <w:rFonts w:ascii="Wingdings" w:hAnsi="Wingdings" w:hint="default"/>
      </w:rPr>
    </w:lvl>
  </w:abstractNum>
  <w:abstractNum w:abstractNumId="4" w15:restartNumberingAfterBreak="0">
    <w:nsid w:val="0FEC0A46"/>
    <w:multiLevelType w:val="hybridMultilevel"/>
    <w:tmpl w:val="546E86C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10B23B8D"/>
    <w:multiLevelType w:val="hybridMultilevel"/>
    <w:tmpl w:val="A7C4A08E"/>
    <w:lvl w:ilvl="0" w:tplc="063EE9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7F1C7E"/>
    <w:multiLevelType w:val="hybridMultilevel"/>
    <w:tmpl w:val="34A61802"/>
    <w:lvl w:ilvl="0" w:tplc="8766CAE8">
      <w:start w:val="1"/>
      <w:numFmt w:val="decimal"/>
      <w:lvlText w:val="%1."/>
      <w:lvlJc w:val="left"/>
      <w:pPr>
        <w:tabs>
          <w:tab w:val="num" w:pos="360"/>
        </w:tabs>
        <w:ind w:left="360" w:hanging="360"/>
      </w:pPr>
      <w:rPr>
        <w:b/>
      </w:rPr>
    </w:lvl>
    <w:lvl w:ilvl="1" w:tplc="040E0003">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587025B"/>
    <w:multiLevelType w:val="multilevel"/>
    <w:tmpl w:val="C87E0558"/>
    <w:lvl w:ilvl="0">
      <w:start w:val="1"/>
      <w:numFmt w:val="decimal"/>
      <w:pStyle w:val="szveg1al"/>
      <w:lvlText w:val="%1.)"/>
      <w:lvlJc w:val="left"/>
      <w:pPr>
        <w:ind w:left="360" w:hanging="360"/>
      </w:pPr>
      <w:rPr>
        <w:rFonts w:hint="default"/>
      </w:rPr>
    </w:lvl>
    <w:lvl w:ilvl="1">
      <w:start w:val="1"/>
      <w:numFmt w:val="decimal"/>
      <w:isLgl/>
      <w:lvlText w:val="%1.%2."/>
      <w:lvlJc w:val="left"/>
      <w:pPr>
        <w:tabs>
          <w:tab w:val="num" w:pos="360"/>
        </w:tabs>
        <w:ind w:left="360" w:hanging="360"/>
      </w:pPr>
      <w:rPr>
        <w:rFonts w:hint="default"/>
        <w:i w:val="0"/>
        <w:u w:val="none"/>
      </w:rPr>
    </w:lvl>
    <w:lvl w:ilvl="2">
      <w:start w:val="1"/>
      <w:numFmt w:val="decimal"/>
      <w:isLgl/>
      <w:lvlText w:val="%1.%2.%3."/>
      <w:lvlJc w:val="left"/>
      <w:pPr>
        <w:tabs>
          <w:tab w:val="num" w:pos="720"/>
        </w:tabs>
        <w:ind w:left="720" w:hanging="720"/>
      </w:pPr>
      <w:rPr>
        <w:rFonts w:hint="default"/>
        <w:i w:val="0"/>
        <w:u w:val="none"/>
      </w:rPr>
    </w:lvl>
    <w:lvl w:ilvl="3">
      <w:start w:val="1"/>
      <w:numFmt w:val="decimal"/>
      <w:isLgl/>
      <w:lvlText w:val="%1.%2.%3.%4."/>
      <w:lvlJc w:val="left"/>
      <w:pPr>
        <w:tabs>
          <w:tab w:val="num" w:pos="720"/>
        </w:tabs>
        <w:ind w:left="720" w:hanging="720"/>
      </w:pPr>
      <w:rPr>
        <w:rFonts w:hint="default"/>
        <w:i w:val="0"/>
        <w:u w:val="none"/>
      </w:rPr>
    </w:lvl>
    <w:lvl w:ilvl="4">
      <w:start w:val="1"/>
      <w:numFmt w:val="decimal"/>
      <w:isLgl/>
      <w:lvlText w:val="%1.%2.%3.%4.%5."/>
      <w:lvlJc w:val="left"/>
      <w:pPr>
        <w:tabs>
          <w:tab w:val="num" w:pos="1080"/>
        </w:tabs>
        <w:ind w:left="1080" w:hanging="1080"/>
      </w:pPr>
      <w:rPr>
        <w:rFonts w:hint="default"/>
        <w:i w:val="0"/>
        <w:u w:val="none"/>
      </w:rPr>
    </w:lvl>
    <w:lvl w:ilvl="5">
      <w:start w:val="1"/>
      <w:numFmt w:val="decimal"/>
      <w:isLgl/>
      <w:lvlText w:val="%1.%2.%3.%4.%5.%6."/>
      <w:lvlJc w:val="left"/>
      <w:pPr>
        <w:tabs>
          <w:tab w:val="num" w:pos="1080"/>
        </w:tabs>
        <w:ind w:left="1080" w:hanging="1080"/>
      </w:pPr>
      <w:rPr>
        <w:rFonts w:hint="default"/>
        <w:i w:val="0"/>
        <w:u w:val="none"/>
      </w:rPr>
    </w:lvl>
    <w:lvl w:ilvl="6">
      <w:start w:val="1"/>
      <w:numFmt w:val="decimal"/>
      <w:isLgl/>
      <w:lvlText w:val="%1.%2.%3.%4.%5.%6.%7."/>
      <w:lvlJc w:val="left"/>
      <w:pPr>
        <w:tabs>
          <w:tab w:val="num" w:pos="1440"/>
        </w:tabs>
        <w:ind w:left="1440" w:hanging="1440"/>
      </w:pPr>
      <w:rPr>
        <w:rFonts w:hint="default"/>
        <w:i w:val="0"/>
        <w:u w:val="none"/>
      </w:rPr>
    </w:lvl>
    <w:lvl w:ilvl="7">
      <w:start w:val="1"/>
      <w:numFmt w:val="decimal"/>
      <w:isLgl/>
      <w:lvlText w:val="%1.%2.%3.%4.%5.%6.%7.%8."/>
      <w:lvlJc w:val="left"/>
      <w:pPr>
        <w:tabs>
          <w:tab w:val="num" w:pos="1440"/>
        </w:tabs>
        <w:ind w:left="1440" w:hanging="1440"/>
      </w:pPr>
      <w:rPr>
        <w:rFonts w:hint="default"/>
        <w:i w:val="0"/>
        <w:u w:val="none"/>
      </w:rPr>
    </w:lvl>
    <w:lvl w:ilvl="8">
      <w:start w:val="1"/>
      <w:numFmt w:val="decimal"/>
      <w:isLgl/>
      <w:lvlText w:val="%1.%2.%3.%4.%5.%6.%7.%8.%9."/>
      <w:lvlJc w:val="left"/>
      <w:pPr>
        <w:tabs>
          <w:tab w:val="num" w:pos="1800"/>
        </w:tabs>
        <w:ind w:left="1800" w:hanging="1800"/>
      </w:pPr>
      <w:rPr>
        <w:rFonts w:hint="default"/>
        <w:i w:val="0"/>
        <w:u w:val="none"/>
      </w:rPr>
    </w:lvl>
  </w:abstractNum>
  <w:abstractNum w:abstractNumId="8" w15:restartNumberingAfterBreak="0">
    <w:nsid w:val="15B8665F"/>
    <w:multiLevelType w:val="hybridMultilevel"/>
    <w:tmpl w:val="875674FA"/>
    <w:lvl w:ilvl="0" w:tplc="A7B07A48">
      <w:start w:val="3"/>
      <w:numFmt w:val="bullet"/>
      <w:lvlText w:val="-"/>
      <w:lvlJc w:val="left"/>
      <w:pPr>
        <w:ind w:left="1062" w:hanging="360"/>
      </w:pPr>
      <w:rPr>
        <w:rFonts w:ascii="Calibri" w:eastAsia="Times New Roman" w:hAnsi="Calibri" w:cstheme="minorHAnsi" w:hint="default"/>
      </w:rPr>
    </w:lvl>
    <w:lvl w:ilvl="1" w:tplc="040E0003" w:tentative="1">
      <w:start w:val="1"/>
      <w:numFmt w:val="bullet"/>
      <w:lvlText w:val="o"/>
      <w:lvlJc w:val="left"/>
      <w:pPr>
        <w:ind w:left="1782" w:hanging="360"/>
      </w:pPr>
      <w:rPr>
        <w:rFonts w:ascii="Courier New" w:hAnsi="Courier New" w:cs="Courier New" w:hint="default"/>
      </w:rPr>
    </w:lvl>
    <w:lvl w:ilvl="2" w:tplc="040E0005" w:tentative="1">
      <w:start w:val="1"/>
      <w:numFmt w:val="bullet"/>
      <w:lvlText w:val=""/>
      <w:lvlJc w:val="left"/>
      <w:pPr>
        <w:ind w:left="2502" w:hanging="360"/>
      </w:pPr>
      <w:rPr>
        <w:rFonts w:ascii="Wingdings" w:hAnsi="Wingdings" w:hint="default"/>
      </w:rPr>
    </w:lvl>
    <w:lvl w:ilvl="3" w:tplc="040E0001" w:tentative="1">
      <w:start w:val="1"/>
      <w:numFmt w:val="bullet"/>
      <w:lvlText w:val=""/>
      <w:lvlJc w:val="left"/>
      <w:pPr>
        <w:ind w:left="3222" w:hanging="360"/>
      </w:pPr>
      <w:rPr>
        <w:rFonts w:ascii="Symbol" w:hAnsi="Symbol" w:hint="default"/>
      </w:rPr>
    </w:lvl>
    <w:lvl w:ilvl="4" w:tplc="040E0003" w:tentative="1">
      <w:start w:val="1"/>
      <w:numFmt w:val="bullet"/>
      <w:lvlText w:val="o"/>
      <w:lvlJc w:val="left"/>
      <w:pPr>
        <w:ind w:left="3942" w:hanging="360"/>
      </w:pPr>
      <w:rPr>
        <w:rFonts w:ascii="Courier New" w:hAnsi="Courier New" w:cs="Courier New" w:hint="default"/>
      </w:rPr>
    </w:lvl>
    <w:lvl w:ilvl="5" w:tplc="040E0005" w:tentative="1">
      <w:start w:val="1"/>
      <w:numFmt w:val="bullet"/>
      <w:lvlText w:val=""/>
      <w:lvlJc w:val="left"/>
      <w:pPr>
        <w:ind w:left="4662" w:hanging="360"/>
      </w:pPr>
      <w:rPr>
        <w:rFonts w:ascii="Wingdings" w:hAnsi="Wingdings" w:hint="default"/>
      </w:rPr>
    </w:lvl>
    <w:lvl w:ilvl="6" w:tplc="040E0001" w:tentative="1">
      <w:start w:val="1"/>
      <w:numFmt w:val="bullet"/>
      <w:lvlText w:val=""/>
      <w:lvlJc w:val="left"/>
      <w:pPr>
        <w:ind w:left="5382" w:hanging="360"/>
      </w:pPr>
      <w:rPr>
        <w:rFonts w:ascii="Symbol" w:hAnsi="Symbol" w:hint="default"/>
      </w:rPr>
    </w:lvl>
    <w:lvl w:ilvl="7" w:tplc="040E0003" w:tentative="1">
      <w:start w:val="1"/>
      <w:numFmt w:val="bullet"/>
      <w:lvlText w:val="o"/>
      <w:lvlJc w:val="left"/>
      <w:pPr>
        <w:ind w:left="6102" w:hanging="360"/>
      </w:pPr>
      <w:rPr>
        <w:rFonts w:ascii="Courier New" w:hAnsi="Courier New" w:cs="Courier New" w:hint="default"/>
      </w:rPr>
    </w:lvl>
    <w:lvl w:ilvl="8" w:tplc="040E0005" w:tentative="1">
      <w:start w:val="1"/>
      <w:numFmt w:val="bullet"/>
      <w:lvlText w:val=""/>
      <w:lvlJc w:val="left"/>
      <w:pPr>
        <w:ind w:left="6822" w:hanging="360"/>
      </w:pPr>
      <w:rPr>
        <w:rFonts w:ascii="Wingdings" w:hAnsi="Wingdings" w:hint="default"/>
      </w:rPr>
    </w:lvl>
  </w:abstractNum>
  <w:abstractNum w:abstractNumId="9" w15:restartNumberingAfterBreak="0">
    <w:nsid w:val="183029CD"/>
    <w:multiLevelType w:val="hybridMultilevel"/>
    <w:tmpl w:val="39A62886"/>
    <w:lvl w:ilvl="0" w:tplc="E5383A5A">
      <w:start w:val="3"/>
      <w:numFmt w:val="decimal"/>
      <w:lvlText w:val="%1."/>
      <w:lvlJc w:val="left"/>
      <w:pPr>
        <w:ind w:left="1788"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18523EBD"/>
    <w:multiLevelType w:val="hybridMultilevel"/>
    <w:tmpl w:val="2E166508"/>
    <w:lvl w:ilvl="0" w:tplc="5936E870">
      <w:start w:val="1"/>
      <w:numFmt w:val="decimal"/>
      <w:lvlText w:val="%1."/>
      <w:lvlJc w:val="left"/>
      <w:pPr>
        <w:ind w:left="1788"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1B816B3A"/>
    <w:multiLevelType w:val="hybridMultilevel"/>
    <w:tmpl w:val="C18A61C2"/>
    <w:lvl w:ilvl="0" w:tplc="5936E870">
      <w:start w:val="1"/>
      <w:numFmt w:val="decimal"/>
      <w:lvlText w:val="%1."/>
      <w:lvlJc w:val="left"/>
      <w:pPr>
        <w:ind w:left="1788"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1DC246E1"/>
    <w:multiLevelType w:val="multilevel"/>
    <w:tmpl w:val="CBE48A06"/>
    <w:lvl w:ilvl="0">
      <w:start w:val="3"/>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13" w15:restartNumberingAfterBreak="0">
    <w:nsid w:val="1F23456D"/>
    <w:multiLevelType w:val="multilevel"/>
    <w:tmpl w:val="04F8DF3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4" w15:restartNumberingAfterBreak="0">
    <w:nsid w:val="23EF5062"/>
    <w:multiLevelType w:val="hybridMultilevel"/>
    <w:tmpl w:val="531838DC"/>
    <w:lvl w:ilvl="0" w:tplc="CFB60332">
      <w:start w:val="1"/>
      <w:numFmt w:val="bullet"/>
      <w:lvlText w:val=""/>
      <w:lvlJc w:val="left"/>
      <w:pPr>
        <w:ind w:left="720" w:hanging="360"/>
      </w:pPr>
      <w:rPr>
        <w:rFonts w:ascii="Symbol" w:hAnsi="Symbol" w:hint="default"/>
      </w:rPr>
    </w:lvl>
    <w:lvl w:ilvl="1" w:tplc="E6422730">
      <w:start w:val="1"/>
      <w:numFmt w:val="bullet"/>
      <w:lvlText w:val="o"/>
      <w:lvlJc w:val="left"/>
      <w:pPr>
        <w:ind w:left="1440" w:hanging="360"/>
      </w:pPr>
      <w:rPr>
        <w:rFonts w:ascii="Courier New" w:hAnsi="Courier New" w:cs="Courier New" w:hint="default"/>
      </w:rPr>
    </w:lvl>
    <w:lvl w:ilvl="2" w:tplc="DA9E72EA">
      <w:start w:val="1"/>
      <w:numFmt w:val="bullet"/>
      <w:lvlText w:val=""/>
      <w:lvlJc w:val="left"/>
      <w:pPr>
        <w:ind w:left="2160" w:hanging="360"/>
      </w:pPr>
      <w:rPr>
        <w:rFonts w:ascii="Wingdings" w:hAnsi="Wingdings" w:hint="default"/>
      </w:rPr>
    </w:lvl>
    <w:lvl w:ilvl="3" w:tplc="D5D290C6">
      <w:start w:val="1"/>
      <w:numFmt w:val="bullet"/>
      <w:lvlText w:val=""/>
      <w:lvlJc w:val="left"/>
      <w:pPr>
        <w:ind w:left="2880" w:hanging="360"/>
      </w:pPr>
      <w:rPr>
        <w:rFonts w:ascii="Symbol" w:hAnsi="Symbol" w:hint="default"/>
      </w:rPr>
    </w:lvl>
    <w:lvl w:ilvl="4" w:tplc="6B96EE5A">
      <w:start w:val="1"/>
      <w:numFmt w:val="bullet"/>
      <w:lvlText w:val="o"/>
      <w:lvlJc w:val="left"/>
      <w:pPr>
        <w:ind w:left="3600" w:hanging="360"/>
      </w:pPr>
      <w:rPr>
        <w:rFonts w:ascii="Courier New" w:hAnsi="Courier New" w:cs="Courier New" w:hint="default"/>
      </w:rPr>
    </w:lvl>
    <w:lvl w:ilvl="5" w:tplc="7B2A6CCA">
      <w:start w:val="1"/>
      <w:numFmt w:val="bullet"/>
      <w:lvlText w:val=""/>
      <w:lvlJc w:val="left"/>
      <w:pPr>
        <w:ind w:left="4320" w:hanging="360"/>
      </w:pPr>
      <w:rPr>
        <w:rFonts w:ascii="Wingdings" w:hAnsi="Wingdings" w:hint="default"/>
      </w:rPr>
    </w:lvl>
    <w:lvl w:ilvl="6" w:tplc="F78A2D02">
      <w:start w:val="1"/>
      <w:numFmt w:val="bullet"/>
      <w:lvlText w:val=""/>
      <w:lvlJc w:val="left"/>
      <w:pPr>
        <w:ind w:left="5040" w:hanging="360"/>
      </w:pPr>
      <w:rPr>
        <w:rFonts w:ascii="Symbol" w:hAnsi="Symbol" w:hint="default"/>
      </w:rPr>
    </w:lvl>
    <w:lvl w:ilvl="7" w:tplc="1E08745A">
      <w:start w:val="1"/>
      <w:numFmt w:val="bullet"/>
      <w:lvlText w:val="o"/>
      <w:lvlJc w:val="left"/>
      <w:pPr>
        <w:ind w:left="5760" w:hanging="360"/>
      </w:pPr>
      <w:rPr>
        <w:rFonts w:ascii="Courier New" w:hAnsi="Courier New" w:cs="Courier New" w:hint="default"/>
      </w:rPr>
    </w:lvl>
    <w:lvl w:ilvl="8" w:tplc="31F84E20">
      <w:start w:val="1"/>
      <w:numFmt w:val="bullet"/>
      <w:lvlText w:val=""/>
      <w:lvlJc w:val="left"/>
      <w:pPr>
        <w:ind w:left="6480" w:hanging="360"/>
      </w:pPr>
      <w:rPr>
        <w:rFonts w:ascii="Wingdings" w:hAnsi="Wingdings" w:hint="default"/>
      </w:rPr>
    </w:lvl>
  </w:abstractNum>
  <w:abstractNum w:abstractNumId="15" w15:restartNumberingAfterBreak="0">
    <w:nsid w:val="24587FA9"/>
    <w:multiLevelType w:val="hybridMultilevel"/>
    <w:tmpl w:val="7754318A"/>
    <w:lvl w:ilvl="0" w:tplc="040E0001">
      <w:start w:val="1"/>
      <w:numFmt w:val="bullet"/>
      <w:lvlText w:val=""/>
      <w:lvlJc w:val="left"/>
      <w:pPr>
        <w:ind w:left="1287" w:hanging="360"/>
      </w:pPr>
      <w:rPr>
        <w:rFonts w:ascii="Symbol" w:hAnsi="Symbol" w:hint="default"/>
      </w:rPr>
    </w:lvl>
    <w:lvl w:ilvl="1" w:tplc="040E0003">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16" w15:restartNumberingAfterBreak="0">
    <w:nsid w:val="24E92E7E"/>
    <w:multiLevelType w:val="hybridMultilevel"/>
    <w:tmpl w:val="8710133E"/>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284475CF"/>
    <w:multiLevelType w:val="multilevel"/>
    <w:tmpl w:val="CE96FD26"/>
    <w:lvl w:ilvl="0">
      <w:start w:val="7"/>
      <w:numFmt w:val="decimal"/>
      <w:lvlText w:val="%1."/>
      <w:lvlJc w:val="left"/>
      <w:pPr>
        <w:ind w:left="360" w:hanging="360"/>
      </w:pPr>
      <w:rPr>
        <w:rFonts w:hint="default"/>
      </w:rPr>
    </w:lvl>
    <w:lvl w:ilvl="1">
      <w:start w:val="1"/>
      <w:numFmt w:val="decimal"/>
      <w:lvlText w:val="%1.%2."/>
      <w:lvlJc w:val="left"/>
      <w:pPr>
        <w:ind w:left="574"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87E1B12"/>
    <w:multiLevelType w:val="hybridMultilevel"/>
    <w:tmpl w:val="13481518"/>
    <w:lvl w:ilvl="0" w:tplc="01464760">
      <w:start w:val="1"/>
      <w:numFmt w:val="decimal"/>
      <w:lvlText w:val="17.%1."/>
      <w:lvlJc w:val="right"/>
      <w:pPr>
        <w:ind w:left="720" w:hanging="360"/>
      </w:pPr>
      <w:rPr>
        <w:rFonts w:hint="default"/>
        <w:i w:val="0"/>
      </w:rPr>
    </w:lvl>
    <w:lvl w:ilvl="1" w:tplc="A6E06E72">
      <w:start w:val="4"/>
      <w:numFmt w:val="bullet"/>
      <w:lvlText w:val="-"/>
      <w:lvlJc w:val="left"/>
      <w:pPr>
        <w:ind w:left="1440" w:hanging="360"/>
      </w:pPr>
      <w:rPr>
        <w:rFonts w:ascii="Times New Roman" w:eastAsia="Times New Roman" w:hAnsi="Times New Roman" w:cs="Times New Roman" w:hint="default"/>
        <w:b/>
        <w:i w:val="0"/>
        <w:sz w:val="24"/>
      </w:rPr>
    </w:lvl>
    <w:lvl w:ilvl="2" w:tplc="9A563AAA">
      <w:start w:val="1"/>
      <w:numFmt w:val="decimal"/>
      <w:lvlText w:val="%3."/>
      <w:lvlJc w:val="left"/>
      <w:pPr>
        <w:ind w:left="2340" w:hanging="360"/>
      </w:pPr>
      <w:rPr>
        <w:rFonts w:hint="default"/>
      </w:r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2B911870"/>
    <w:multiLevelType w:val="hybridMultilevel"/>
    <w:tmpl w:val="F0E04B84"/>
    <w:lvl w:ilvl="0" w:tplc="040E000B">
      <w:start w:val="1"/>
      <w:numFmt w:val="bullet"/>
      <w:lvlText w:val=""/>
      <w:lvlJc w:val="left"/>
      <w:pPr>
        <w:ind w:left="862" w:hanging="360"/>
      </w:pPr>
      <w:rPr>
        <w:rFonts w:ascii="Wingdings" w:hAnsi="Wingdings" w:hint="default"/>
      </w:rPr>
    </w:lvl>
    <w:lvl w:ilvl="1" w:tplc="040E0003" w:tentative="1">
      <w:start w:val="1"/>
      <w:numFmt w:val="bullet"/>
      <w:lvlText w:val="o"/>
      <w:lvlJc w:val="left"/>
      <w:pPr>
        <w:ind w:left="1582" w:hanging="360"/>
      </w:pPr>
      <w:rPr>
        <w:rFonts w:ascii="Courier New" w:hAnsi="Courier New" w:cs="Courier New" w:hint="default"/>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abstractNum w:abstractNumId="20" w15:restartNumberingAfterBreak="0">
    <w:nsid w:val="2CB96F8B"/>
    <w:multiLevelType w:val="hybridMultilevel"/>
    <w:tmpl w:val="D8FE2FD6"/>
    <w:lvl w:ilvl="0" w:tplc="01464760">
      <w:start w:val="1"/>
      <w:numFmt w:val="bullet"/>
      <w:lvlText w:val=""/>
      <w:lvlJc w:val="left"/>
      <w:pPr>
        <w:ind w:left="720" w:hanging="360"/>
      </w:pPr>
      <w:rPr>
        <w:rFonts w:ascii="Symbol" w:hAnsi="Symbol" w:hint="default"/>
      </w:rPr>
    </w:lvl>
    <w:lvl w:ilvl="1" w:tplc="A6E06E72">
      <w:start w:val="1"/>
      <w:numFmt w:val="bullet"/>
      <w:lvlText w:val="o"/>
      <w:lvlJc w:val="left"/>
      <w:pPr>
        <w:ind w:left="1440" w:hanging="360"/>
      </w:pPr>
      <w:rPr>
        <w:rFonts w:ascii="Courier New" w:hAnsi="Courier New" w:cs="Courier New" w:hint="default"/>
      </w:rPr>
    </w:lvl>
    <w:lvl w:ilvl="2" w:tplc="1A8A9E9C">
      <w:start w:val="1"/>
      <w:numFmt w:val="bullet"/>
      <w:lvlText w:val=""/>
      <w:lvlJc w:val="left"/>
      <w:pPr>
        <w:ind w:left="2160" w:hanging="360"/>
      </w:pPr>
      <w:rPr>
        <w:rFonts w:ascii="Wingdings" w:hAnsi="Wingdings" w:hint="default"/>
      </w:rPr>
    </w:lvl>
    <w:lvl w:ilvl="3" w:tplc="040E000F">
      <w:start w:val="1"/>
      <w:numFmt w:val="bullet"/>
      <w:lvlText w:val=""/>
      <w:lvlJc w:val="left"/>
      <w:pPr>
        <w:ind w:left="2880" w:hanging="360"/>
      </w:pPr>
      <w:rPr>
        <w:rFonts w:ascii="Symbol" w:hAnsi="Symbol" w:hint="default"/>
      </w:rPr>
    </w:lvl>
    <w:lvl w:ilvl="4" w:tplc="040E0019">
      <w:start w:val="1"/>
      <w:numFmt w:val="bullet"/>
      <w:lvlText w:val="o"/>
      <w:lvlJc w:val="left"/>
      <w:pPr>
        <w:ind w:left="3600" w:hanging="360"/>
      </w:pPr>
      <w:rPr>
        <w:rFonts w:ascii="Courier New" w:hAnsi="Courier New" w:cs="Courier New" w:hint="default"/>
      </w:rPr>
    </w:lvl>
    <w:lvl w:ilvl="5" w:tplc="040E001B">
      <w:start w:val="1"/>
      <w:numFmt w:val="bullet"/>
      <w:lvlText w:val=""/>
      <w:lvlJc w:val="left"/>
      <w:pPr>
        <w:ind w:left="4320" w:hanging="360"/>
      </w:pPr>
      <w:rPr>
        <w:rFonts w:ascii="Wingdings" w:hAnsi="Wingdings" w:hint="default"/>
      </w:rPr>
    </w:lvl>
    <w:lvl w:ilvl="6" w:tplc="040E000F">
      <w:start w:val="1"/>
      <w:numFmt w:val="bullet"/>
      <w:lvlText w:val=""/>
      <w:lvlJc w:val="left"/>
      <w:pPr>
        <w:ind w:left="5040" w:hanging="360"/>
      </w:pPr>
      <w:rPr>
        <w:rFonts w:ascii="Symbol" w:hAnsi="Symbol" w:hint="default"/>
      </w:rPr>
    </w:lvl>
    <w:lvl w:ilvl="7" w:tplc="040E0019">
      <w:start w:val="1"/>
      <w:numFmt w:val="bullet"/>
      <w:lvlText w:val="o"/>
      <w:lvlJc w:val="left"/>
      <w:pPr>
        <w:ind w:left="5760" w:hanging="360"/>
      </w:pPr>
      <w:rPr>
        <w:rFonts w:ascii="Courier New" w:hAnsi="Courier New" w:cs="Courier New" w:hint="default"/>
      </w:rPr>
    </w:lvl>
    <w:lvl w:ilvl="8" w:tplc="040E001B">
      <w:start w:val="1"/>
      <w:numFmt w:val="bullet"/>
      <w:lvlText w:val=""/>
      <w:lvlJc w:val="left"/>
      <w:pPr>
        <w:ind w:left="6480" w:hanging="360"/>
      </w:pPr>
      <w:rPr>
        <w:rFonts w:ascii="Wingdings" w:hAnsi="Wingdings" w:hint="default"/>
      </w:rPr>
    </w:lvl>
  </w:abstractNum>
  <w:abstractNum w:abstractNumId="21" w15:restartNumberingAfterBreak="0">
    <w:nsid w:val="34EB4B73"/>
    <w:multiLevelType w:val="hybridMultilevel"/>
    <w:tmpl w:val="1A940050"/>
    <w:lvl w:ilvl="0" w:tplc="F0AA60B0">
      <w:start w:val="1"/>
      <w:numFmt w:val="bullet"/>
      <w:lvlText w:val=""/>
      <w:lvlJc w:val="left"/>
      <w:pPr>
        <w:ind w:left="720" w:hanging="360"/>
      </w:pPr>
      <w:rPr>
        <w:rFonts w:ascii="Wingdings" w:hAnsi="Wingdings" w:hint="default"/>
        <w:color w:val="00000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38943894"/>
    <w:multiLevelType w:val="hybridMultilevel"/>
    <w:tmpl w:val="8B804AE8"/>
    <w:lvl w:ilvl="0" w:tplc="5936E870">
      <w:start w:val="1"/>
      <w:numFmt w:val="decimal"/>
      <w:lvlText w:val="%1."/>
      <w:lvlJc w:val="left"/>
      <w:pPr>
        <w:ind w:left="1788"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3998490B"/>
    <w:multiLevelType w:val="hybridMultilevel"/>
    <w:tmpl w:val="F118D54A"/>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24" w15:restartNumberingAfterBreak="0">
    <w:nsid w:val="3AB44421"/>
    <w:multiLevelType w:val="hybridMultilevel"/>
    <w:tmpl w:val="F7D8BDA6"/>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15:restartNumberingAfterBreak="0">
    <w:nsid w:val="3B637A21"/>
    <w:multiLevelType w:val="hybridMultilevel"/>
    <w:tmpl w:val="9C388BE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3D256CD7"/>
    <w:multiLevelType w:val="hybridMultilevel"/>
    <w:tmpl w:val="0B644CEA"/>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3EA326C6"/>
    <w:multiLevelType w:val="hybridMultilevel"/>
    <w:tmpl w:val="39A62886"/>
    <w:lvl w:ilvl="0" w:tplc="E5383A5A">
      <w:start w:val="3"/>
      <w:numFmt w:val="decimal"/>
      <w:lvlText w:val="%1."/>
      <w:lvlJc w:val="left"/>
      <w:pPr>
        <w:ind w:left="1788"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446231C7"/>
    <w:multiLevelType w:val="multilevel"/>
    <w:tmpl w:val="0F8CE4B6"/>
    <w:lvl w:ilvl="0">
      <w:start w:val="1"/>
      <w:numFmt w:val="bullet"/>
      <w:pStyle w:val="StyleStyleBulletedOutlinenumbered"/>
      <w:lvlText w:val=""/>
      <w:lvlJc w:val="left"/>
      <w:pPr>
        <w:tabs>
          <w:tab w:val="num" w:pos="432"/>
        </w:tabs>
        <w:ind w:left="432" w:hanging="360"/>
      </w:pPr>
      <w:rPr>
        <w:rFonts w:ascii="Symbol" w:hAnsi="Symbol" w:hint="default"/>
        <w:color w:val="auto"/>
        <w:sz w:val="16"/>
      </w:rPr>
    </w:lvl>
    <w:lvl w:ilvl="1">
      <w:start w:val="1"/>
      <w:numFmt w:val="bullet"/>
      <w:lvlText w:val="o"/>
      <w:lvlJc w:val="left"/>
      <w:pPr>
        <w:tabs>
          <w:tab w:val="num" w:pos="1152"/>
        </w:tabs>
        <w:ind w:left="1152" w:hanging="360"/>
      </w:pPr>
      <w:rPr>
        <w:rFonts w:ascii="Courier New" w:hAnsi="Courier New" w:hint="default"/>
      </w:rPr>
    </w:lvl>
    <w:lvl w:ilvl="2">
      <w:start w:val="1"/>
      <w:numFmt w:val="bullet"/>
      <w:lvlText w:val=""/>
      <w:lvlJc w:val="left"/>
      <w:pPr>
        <w:tabs>
          <w:tab w:val="num" w:pos="1872"/>
        </w:tabs>
        <w:ind w:left="1872" w:hanging="360"/>
      </w:pPr>
      <w:rPr>
        <w:rFonts w:ascii="Wingdings" w:hAnsi="Wingdings" w:hint="default"/>
      </w:rPr>
    </w:lvl>
    <w:lvl w:ilvl="3">
      <w:start w:val="1"/>
      <w:numFmt w:val="bullet"/>
      <w:lvlText w:val=""/>
      <w:lvlJc w:val="left"/>
      <w:pPr>
        <w:tabs>
          <w:tab w:val="num" w:pos="2592"/>
        </w:tabs>
        <w:ind w:left="2592" w:hanging="360"/>
      </w:pPr>
      <w:rPr>
        <w:rFonts w:ascii="Symbol" w:hAnsi="Symbol" w:hint="default"/>
      </w:rPr>
    </w:lvl>
    <w:lvl w:ilvl="4">
      <w:start w:val="1"/>
      <w:numFmt w:val="bullet"/>
      <w:lvlText w:val="o"/>
      <w:lvlJc w:val="left"/>
      <w:pPr>
        <w:tabs>
          <w:tab w:val="num" w:pos="3312"/>
        </w:tabs>
        <w:ind w:left="3312" w:hanging="360"/>
      </w:pPr>
      <w:rPr>
        <w:rFonts w:ascii="Courier New" w:hAnsi="Courier New" w:hint="default"/>
      </w:rPr>
    </w:lvl>
    <w:lvl w:ilvl="5">
      <w:start w:val="1"/>
      <w:numFmt w:val="bullet"/>
      <w:lvlText w:val=""/>
      <w:lvlJc w:val="left"/>
      <w:pPr>
        <w:tabs>
          <w:tab w:val="num" w:pos="4032"/>
        </w:tabs>
        <w:ind w:left="4032" w:hanging="360"/>
      </w:pPr>
      <w:rPr>
        <w:rFonts w:ascii="Wingdings" w:hAnsi="Wingdings" w:hint="default"/>
      </w:rPr>
    </w:lvl>
    <w:lvl w:ilvl="6">
      <w:start w:val="1"/>
      <w:numFmt w:val="bullet"/>
      <w:lvlText w:val=""/>
      <w:lvlJc w:val="left"/>
      <w:pPr>
        <w:tabs>
          <w:tab w:val="num" w:pos="4752"/>
        </w:tabs>
        <w:ind w:left="4752" w:hanging="360"/>
      </w:pPr>
      <w:rPr>
        <w:rFonts w:ascii="Symbol" w:hAnsi="Symbol" w:hint="default"/>
      </w:rPr>
    </w:lvl>
    <w:lvl w:ilvl="7">
      <w:start w:val="1"/>
      <w:numFmt w:val="bullet"/>
      <w:lvlText w:val="o"/>
      <w:lvlJc w:val="left"/>
      <w:pPr>
        <w:tabs>
          <w:tab w:val="num" w:pos="5472"/>
        </w:tabs>
        <w:ind w:left="5472" w:hanging="360"/>
      </w:pPr>
      <w:rPr>
        <w:rFonts w:ascii="Courier New" w:hAnsi="Courier New" w:hint="default"/>
      </w:rPr>
    </w:lvl>
    <w:lvl w:ilvl="8">
      <w:start w:val="1"/>
      <w:numFmt w:val="bullet"/>
      <w:lvlText w:val=""/>
      <w:lvlJc w:val="left"/>
      <w:pPr>
        <w:tabs>
          <w:tab w:val="num" w:pos="6192"/>
        </w:tabs>
        <w:ind w:left="6192" w:hanging="360"/>
      </w:pPr>
      <w:rPr>
        <w:rFonts w:ascii="Wingdings" w:hAnsi="Wingdings" w:hint="default"/>
      </w:rPr>
    </w:lvl>
  </w:abstractNum>
  <w:abstractNum w:abstractNumId="29" w15:restartNumberingAfterBreak="0">
    <w:nsid w:val="46306BED"/>
    <w:multiLevelType w:val="hybridMultilevel"/>
    <w:tmpl w:val="5C1CFB74"/>
    <w:lvl w:ilvl="0" w:tplc="E224FE4E">
      <w:start w:val="7"/>
      <w:numFmt w:val="bullet"/>
      <w:lvlText w:val="-"/>
      <w:lvlJc w:val="left"/>
      <w:pPr>
        <w:ind w:left="1494" w:hanging="360"/>
      </w:pPr>
      <w:rPr>
        <w:rFonts w:ascii="Calibri" w:eastAsia="Calibri" w:hAnsi="Calibri" w:cstheme="minorBidi"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30" w15:restartNumberingAfterBreak="0">
    <w:nsid w:val="463B760B"/>
    <w:multiLevelType w:val="multilevel"/>
    <w:tmpl w:val="12F81C72"/>
    <w:lvl w:ilvl="0">
      <w:start w:val="7"/>
      <w:numFmt w:val="decimal"/>
      <w:lvlText w:val="%1."/>
      <w:lvlJc w:val="left"/>
      <w:pPr>
        <w:ind w:left="360" w:hanging="360"/>
      </w:pPr>
      <w:rPr>
        <w:rFonts w:hint="default"/>
      </w:rPr>
    </w:lvl>
    <w:lvl w:ilvl="1">
      <w:start w:val="1"/>
      <w:numFmt w:val="decimal"/>
      <w:lvlText w:val="%1.%2."/>
      <w:lvlJc w:val="left"/>
      <w:pPr>
        <w:ind w:left="574"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4965782B"/>
    <w:multiLevelType w:val="hybridMultilevel"/>
    <w:tmpl w:val="B0FE8176"/>
    <w:lvl w:ilvl="0" w:tplc="87BEFA4A">
      <w:start w:val="1"/>
      <w:numFmt w:val="decimal"/>
      <w:lvlText w:val="%1."/>
      <w:lvlJc w:val="left"/>
      <w:pPr>
        <w:ind w:left="644" w:hanging="36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32" w15:restartNumberingAfterBreak="0">
    <w:nsid w:val="4B9C62AB"/>
    <w:multiLevelType w:val="hybridMultilevel"/>
    <w:tmpl w:val="062ABCDA"/>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15:restartNumberingAfterBreak="0">
    <w:nsid w:val="4E560792"/>
    <w:multiLevelType w:val="hybridMultilevel"/>
    <w:tmpl w:val="50E27018"/>
    <w:lvl w:ilvl="0" w:tplc="040E0015">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15:restartNumberingAfterBreak="0">
    <w:nsid w:val="52025374"/>
    <w:multiLevelType w:val="hybridMultilevel"/>
    <w:tmpl w:val="7BB68D38"/>
    <w:lvl w:ilvl="0" w:tplc="5936E870">
      <w:start w:val="1"/>
      <w:numFmt w:val="decimal"/>
      <w:lvlText w:val="%1."/>
      <w:lvlJc w:val="left"/>
      <w:pPr>
        <w:ind w:left="1788"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5" w15:restartNumberingAfterBreak="0">
    <w:nsid w:val="52206257"/>
    <w:multiLevelType w:val="hybridMultilevel"/>
    <w:tmpl w:val="2304D4F0"/>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6" w15:restartNumberingAfterBreak="0">
    <w:nsid w:val="52DE556B"/>
    <w:multiLevelType w:val="hybridMultilevel"/>
    <w:tmpl w:val="B650A35E"/>
    <w:lvl w:ilvl="0" w:tplc="D99491A4">
      <w:start w:val="1"/>
      <w:numFmt w:val="bullet"/>
      <w:lvlText w:val="-"/>
      <w:lvlJc w:val="left"/>
      <w:pPr>
        <w:ind w:left="927" w:hanging="360"/>
      </w:pPr>
      <w:rPr>
        <w:rFonts w:ascii="Calibri" w:eastAsia="Times New Roman" w:hAnsi="Calibri" w:cstheme="minorHAnsi" w:hint="default"/>
      </w:rPr>
    </w:lvl>
    <w:lvl w:ilvl="1" w:tplc="040E0003" w:tentative="1">
      <w:start w:val="1"/>
      <w:numFmt w:val="bullet"/>
      <w:lvlText w:val="o"/>
      <w:lvlJc w:val="left"/>
      <w:pPr>
        <w:ind w:left="1647" w:hanging="360"/>
      </w:pPr>
      <w:rPr>
        <w:rFonts w:ascii="Courier New" w:hAnsi="Courier New" w:cs="Courier New" w:hint="default"/>
      </w:rPr>
    </w:lvl>
    <w:lvl w:ilvl="2" w:tplc="040E0005" w:tentative="1">
      <w:start w:val="1"/>
      <w:numFmt w:val="bullet"/>
      <w:lvlText w:val=""/>
      <w:lvlJc w:val="left"/>
      <w:pPr>
        <w:ind w:left="2367" w:hanging="360"/>
      </w:pPr>
      <w:rPr>
        <w:rFonts w:ascii="Wingdings" w:hAnsi="Wingdings" w:hint="default"/>
      </w:rPr>
    </w:lvl>
    <w:lvl w:ilvl="3" w:tplc="040E0001" w:tentative="1">
      <w:start w:val="1"/>
      <w:numFmt w:val="bullet"/>
      <w:lvlText w:val=""/>
      <w:lvlJc w:val="left"/>
      <w:pPr>
        <w:ind w:left="3087" w:hanging="360"/>
      </w:pPr>
      <w:rPr>
        <w:rFonts w:ascii="Symbol" w:hAnsi="Symbol" w:hint="default"/>
      </w:rPr>
    </w:lvl>
    <w:lvl w:ilvl="4" w:tplc="040E0003" w:tentative="1">
      <w:start w:val="1"/>
      <w:numFmt w:val="bullet"/>
      <w:lvlText w:val="o"/>
      <w:lvlJc w:val="left"/>
      <w:pPr>
        <w:ind w:left="3807" w:hanging="360"/>
      </w:pPr>
      <w:rPr>
        <w:rFonts w:ascii="Courier New" w:hAnsi="Courier New" w:cs="Courier New" w:hint="default"/>
      </w:rPr>
    </w:lvl>
    <w:lvl w:ilvl="5" w:tplc="040E0005" w:tentative="1">
      <w:start w:val="1"/>
      <w:numFmt w:val="bullet"/>
      <w:lvlText w:val=""/>
      <w:lvlJc w:val="left"/>
      <w:pPr>
        <w:ind w:left="4527" w:hanging="360"/>
      </w:pPr>
      <w:rPr>
        <w:rFonts w:ascii="Wingdings" w:hAnsi="Wingdings" w:hint="default"/>
      </w:rPr>
    </w:lvl>
    <w:lvl w:ilvl="6" w:tplc="040E0001" w:tentative="1">
      <w:start w:val="1"/>
      <w:numFmt w:val="bullet"/>
      <w:lvlText w:val=""/>
      <w:lvlJc w:val="left"/>
      <w:pPr>
        <w:ind w:left="5247" w:hanging="360"/>
      </w:pPr>
      <w:rPr>
        <w:rFonts w:ascii="Symbol" w:hAnsi="Symbol" w:hint="default"/>
      </w:rPr>
    </w:lvl>
    <w:lvl w:ilvl="7" w:tplc="040E0003" w:tentative="1">
      <w:start w:val="1"/>
      <w:numFmt w:val="bullet"/>
      <w:lvlText w:val="o"/>
      <w:lvlJc w:val="left"/>
      <w:pPr>
        <w:ind w:left="5967" w:hanging="360"/>
      </w:pPr>
      <w:rPr>
        <w:rFonts w:ascii="Courier New" w:hAnsi="Courier New" w:cs="Courier New" w:hint="default"/>
      </w:rPr>
    </w:lvl>
    <w:lvl w:ilvl="8" w:tplc="040E0005" w:tentative="1">
      <w:start w:val="1"/>
      <w:numFmt w:val="bullet"/>
      <w:lvlText w:val=""/>
      <w:lvlJc w:val="left"/>
      <w:pPr>
        <w:ind w:left="6687" w:hanging="360"/>
      </w:pPr>
      <w:rPr>
        <w:rFonts w:ascii="Wingdings" w:hAnsi="Wingdings" w:hint="default"/>
      </w:rPr>
    </w:lvl>
  </w:abstractNum>
  <w:abstractNum w:abstractNumId="37" w15:restartNumberingAfterBreak="0">
    <w:nsid w:val="53010E5D"/>
    <w:multiLevelType w:val="multilevel"/>
    <w:tmpl w:val="508A2C88"/>
    <w:lvl w:ilvl="0">
      <w:start w:val="11"/>
      <w:numFmt w:val="decimal"/>
      <w:lvlText w:val="%1"/>
      <w:lvlJc w:val="left"/>
      <w:pPr>
        <w:ind w:left="420" w:hanging="420"/>
      </w:pPr>
      <w:rPr>
        <w:rFonts w:hint="default"/>
      </w:rPr>
    </w:lvl>
    <w:lvl w:ilvl="1">
      <w:start w:val="2"/>
      <w:numFmt w:val="decimal"/>
      <w:lvlText w:val="%1.%2"/>
      <w:lvlJc w:val="left"/>
      <w:pPr>
        <w:ind w:left="1582" w:hanging="720"/>
      </w:pPr>
      <w:rPr>
        <w:rFonts w:hint="default"/>
      </w:rPr>
    </w:lvl>
    <w:lvl w:ilvl="2">
      <w:start w:val="1"/>
      <w:numFmt w:val="decimal"/>
      <w:lvlText w:val="%1.%2.%3"/>
      <w:lvlJc w:val="left"/>
      <w:pPr>
        <w:ind w:left="2444" w:hanging="720"/>
      </w:pPr>
      <w:rPr>
        <w:rFonts w:hint="default"/>
      </w:rPr>
    </w:lvl>
    <w:lvl w:ilvl="3">
      <w:start w:val="1"/>
      <w:numFmt w:val="decimal"/>
      <w:lvlText w:val="%1.%2.%3.%4"/>
      <w:lvlJc w:val="left"/>
      <w:pPr>
        <w:ind w:left="3666" w:hanging="1080"/>
      </w:pPr>
      <w:rPr>
        <w:rFonts w:hint="default"/>
      </w:rPr>
    </w:lvl>
    <w:lvl w:ilvl="4">
      <w:start w:val="1"/>
      <w:numFmt w:val="decimal"/>
      <w:lvlText w:val="%1.%2.%3.%4.%5"/>
      <w:lvlJc w:val="left"/>
      <w:pPr>
        <w:ind w:left="4528" w:hanging="1080"/>
      </w:pPr>
      <w:rPr>
        <w:rFonts w:hint="default"/>
      </w:rPr>
    </w:lvl>
    <w:lvl w:ilvl="5">
      <w:start w:val="1"/>
      <w:numFmt w:val="decimal"/>
      <w:lvlText w:val="%1.%2.%3.%4.%5.%6"/>
      <w:lvlJc w:val="left"/>
      <w:pPr>
        <w:ind w:left="5750" w:hanging="1440"/>
      </w:pPr>
      <w:rPr>
        <w:rFonts w:hint="default"/>
      </w:rPr>
    </w:lvl>
    <w:lvl w:ilvl="6">
      <w:start w:val="1"/>
      <w:numFmt w:val="decimal"/>
      <w:lvlText w:val="%1.%2.%3.%4.%5.%6.%7"/>
      <w:lvlJc w:val="left"/>
      <w:pPr>
        <w:ind w:left="6612" w:hanging="1440"/>
      </w:pPr>
      <w:rPr>
        <w:rFonts w:hint="default"/>
      </w:rPr>
    </w:lvl>
    <w:lvl w:ilvl="7">
      <w:start w:val="1"/>
      <w:numFmt w:val="decimal"/>
      <w:lvlText w:val="%1.%2.%3.%4.%5.%6.%7.%8"/>
      <w:lvlJc w:val="left"/>
      <w:pPr>
        <w:ind w:left="7834" w:hanging="1800"/>
      </w:pPr>
      <w:rPr>
        <w:rFonts w:hint="default"/>
      </w:rPr>
    </w:lvl>
    <w:lvl w:ilvl="8">
      <w:start w:val="1"/>
      <w:numFmt w:val="decimal"/>
      <w:lvlText w:val="%1.%2.%3.%4.%5.%6.%7.%8.%9"/>
      <w:lvlJc w:val="left"/>
      <w:pPr>
        <w:ind w:left="9056" w:hanging="2160"/>
      </w:pPr>
      <w:rPr>
        <w:rFonts w:hint="default"/>
      </w:rPr>
    </w:lvl>
  </w:abstractNum>
  <w:abstractNum w:abstractNumId="38" w15:restartNumberingAfterBreak="0">
    <w:nsid w:val="55444DC2"/>
    <w:multiLevelType w:val="hybridMultilevel"/>
    <w:tmpl w:val="B23E9630"/>
    <w:lvl w:ilvl="0" w:tplc="5D261526">
      <w:start w:val="1"/>
      <w:numFmt w:val="upperLetter"/>
      <w:lvlText w:val="(%1)"/>
      <w:lvlJc w:val="left"/>
      <w:pPr>
        <w:ind w:left="153"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9" w15:restartNumberingAfterBreak="0">
    <w:nsid w:val="562C0C59"/>
    <w:multiLevelType w:val="hybridMultilevel"/>
    <w:tmpl w:val="81841CFA"/>
    <w:lvl w:ilvl="0" w:tplc="040E0017">
      <w:start w:val="1"/>
      <w:numFmt w:val="lowerLetter"/>
      <w:lvlText w:val="%1)"/>
      <w:lvlJc w:val="left"/>
      <w:pPr>
        <w:ind w:left="1068" w:hanging="360"/>
      </w:pPr>
    </w:lvl>
    <w:lvl w:ilvl="1" w:tplc="5936E870">
      <w:start w:val="1"/>
      <w:numFmt w:val="decimal"/>
      <w:lvlText w:val="%2."/>
      <w:lvlJc w:val="left"/>
      <w:pPr>
        <w:ind w:left="1788" w:hanging="360"/>
      </w:pPr>
      <w:rPr>
        <w:rFonts w:hint="default"/>
      </w:r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40" w15:restartNumberingAfterBreak="0">
    <w:nsid w:val="5BF347EB"/>
    <w:multiLevelType w:val="hybridMultilevel"/>
    <w:tmpl w:val="FEE2E62C"/>
    <w:lvl w:ilvl="0" w:tplc="8E40CC94">
      <w:start w:val="1"/>
      <w:numFmt w:val="decimal"/>
      <w:lvlText w:val="%1."/>
      <w:lvlJc w:val="left"/>
      <w:pPr>
        <w:ind w:left="720" w:hanging="360"/>
      </w:pPr>
      <w:rPr>
        <w:rFonts w:ascii="Times New Roman" w:hAnsi="Times New Roman" w:hint="default"/>
        <w:b/>
        <w:color w:val="0033CC"/>
        <w:sz w:val="2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1" w15:restartNumberingAfterBreak="0">
    <w:nsid w:val="5C502D57"/>
    <w:multiLevelType w:val="hybridMultilevel"/>
    <w:tmpl w:val="179E713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2" w15:restartNumberingAfterBreak="0">
    <w:nsid w:val="5C9455A9"/>
    <w:multiLevelType w:val="hybridMultilevel"/>
    <w:tmpl w:val="D340CBE8"/>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43" w15:restartNumberingAfterBreak="0">
    <w:nsid w:val="61067C03"/>
    <w:multiLevelType w:val="multilevel"/>
    <w:tmpl w:val="13A03FB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4" w15:restartNumberingAfterBreak="0">
    <w:nsid w:val="65913C08"/>
    <w:multiLevelType w:val="multilevel"/>
    <w:tmpl w:val="CBD2EA00"/>
    <w:lvl w:ilvl="0">
      <w:start w:val="1"/>
      <w:numFmt w:val="decimal"/>
      <w:lvlText w:val="%1."/>
      <w:lvlJc w:val="left"/>
      <w:pPr>
        <w:ind w:left="644" w:hanging="360"/>
      </w:pPr>
      <w:rPr>
        <w:rFonts w:hint="default"/>
      </w:rPr>
    </w:lvl>
    <w:lvl w:ilvl="1">
      <w:start w:val="1"/>
      <w:numFmt w:val="decimal"/>
      <w:isLgl/>
      <w:lvlText w:val="%1.%2."/>
      <w:lvlJc w:val="left"/>
      <w:pPr>
        <w:ind w:left="705" w:hanging="705"/>
      </w:pPr>
      <w:rPr>
        <w:rFonts w:hint="default"/>
        <w:b w:val="0"/>
        <w:sz w:val="22"/>
        <w:szCs w:val="22"/>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5" w15:restartNumberingAfterBreak="0">
    <w:nsid w:val="69703B13"/>
    <w:multiLevelType w:val="hybridMultilevel"/>
    <w:tmpl w:val="BF78DFE6"/>
    <w:lvl w:ilvl="0" w:tplc="A342A900">
      <w:start w:val="1"/>
      <w:numFmt w:val="upperLetter"/>
      <w:lvlText w:val="(%1)"/>
      <w:lvlJc w:val="left"/>
      <w:pPr>
        <w:ind w:left="153" w:hanging="360"/>
      </w:pPr>
      <w:rPr>
        <w:rFonts w:hint="default"/>
        <w:b w:val="0"/>
      </w:rPr>
    </w:lvl>
    <w:lvl w:ilvl="1" w:tplc="040E0019" w:tentative="1">
      <w:start w:val="1"/>
      <w:numFmt w:val="lowerLetter"/>
      <w:lvlText w:val="%2."/>
      <w:lvlJc w:val="left"/>
      <w:pPr>
        <w:ind w:left="873" w:hanging="360"/>
      </w:pPr>
    </w:lvl>
    <w:lvl w:ilvl="2" w:tplc="040E001B" w:tentative="1">
      <w:start w:val="1"/>
      <w:numFmt w:val="lowerRoman"/>
      <w:lvlText w:val="%3."/>
      <w:lvlJc w:val="right"/>
      <w:pPr>
        <w:ind w:left="1593" w:hanging="180"/>
      </w:pPr>
    </w:lvl>
    <w:lvl w:ilvl="3" w:tplc="040E000F" w:tentative="1">
      <w:start w:val="1"/>
      <w:numFmt w:val="decimal"/>
      <w:lvlText w:val="%4."/>
      <w:lvlJc w:val="left"/>
      <w:pPr>
        <w:ind w:left="2313" w:hanging="360"/>
      </w:pPr>
    </w:lvl>
    <w:lvl w:ilvl="4" w:tplc="040E0019" w:tentative="1">
      <w:start w:val="1"/>
      <w:numFmt w:val="lowerLetter"/>
      <w:lvlText w:val="%5."/>
      <w:lvlJc w:val="left"/>
      <w:pPr>
        <w:ind w:left="3033" w:hanging="360"/>
      </w:pPr>
    </w:lvl>
    <w:lvl w:ilvl="5" w:tplc="040E001B" w:tentative="1">
      <w:start w:val="1"/>
      <w:numFmt w:val="lowerRoman"/>
      <w:lvlText w:val="%6."/>
      <w:lvlJc w:val="right"/>
      <w:pPr>
        <w:ind w:left="3753" w:hanging="180"/>
      </w:pPr>
    </w:lvl>
    <w:lvl w:ilvl="6" w:tplc="040E000F" w:tentative="1">
      <w:start w:val="1"/>
      <w:numFmt w:val="decimal"/>
      <w:lvlText w:val="%7."/>
      <w:lvlJc w:val="left"/>
      <w:pPr>
        <w:ind w:left="4473" w:hanging="360"/>
      </w:pPr>
    </w:lvl>
    <w:lvl w:ilvl="7" w:tplc="040E0019" w:tentative="1">
      <w:start w:val="1"/>
      <w:numFmt w:val="lowerLetter"/>
      <w:lvlText w:val="%8."/>
      <w:lvlJc w:val="left"/>
      <w:pPr>
        <w:ind w:left="5193" w:hanging="360"/>
      </w:pPr>
    </w:lvl>
    <w:lvl w:ilvl="8" w:tplc="040E001B" w:tentative="1">
      <w:start w:val="1"/>
      <w:numFmt w:val="lowerRoman"/>
      <w:lvlText w:val="%9."/>
      <w:lvlJc w:val="right"/>
      <w:pPr>
        <w:ind w:left="5913" w:hanging="180"/>
      </w:pPr>
    </w:lvl>
  </w:abstractNum>
  <w:abstractNum w:abstractNumId="46" w15:restartNumberingAfterBreak="0">
    <w:nsid w:val="6C043687"/>
    <w:multiLevelType w:val="hybridMultilevel"/>
    <w:tmpl w:val="39A62886"/>
    <w:lvl w:ilvl="0" w:tplc="E5383A5A">
      <w:start w:val="3"/>
      <w:numFmt w:val="decimal"/>
      <w:lvlText w:val="%1."/>
      <w:lvlJc w:val="left"/>
      <w:pPr>
        <w:ind w:left="1788"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7" w15:restartNumberingAfterBreak="0">
    <w:nsid w:val="6C2D3ED5"/>
    <w:multiLevelType w:val="hybridMultilevel"/>
    <w:tmpl w:val="4F106C96"/>
    <w:lvl w:ilvl="0" w:tplc="D4B488C0">
      <w:start w:val="4"/>
      <w:numFmt w:val="decimal"/>
      <w:lvlText w:val="%1."/>
      <w:lvlJc w:val="left"/>
      <w:pPr>
        <w:tabs>
          <w:tab w:val="num" w:pos="360"/>
        </w:tabs>
        <w:ind w:left="36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8" w15:restartNumberingAfterBreak="0">
    <w:nsid w:val="6FC40726"/>
    <w:multiLevelType w:val="hybridMultilevel"/>
    <w:tmpl w:val="B82AC850"/>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9" w15:restartNumberingAfterBreak="0">
    <w:nsid w:val="6FEB60E0"/>
    <w:multiLevelType w:val="hybridMultilevel"/>
    <w:tmpl w:val="E79E4B3E"/>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0" w15:restartNumberingAfterBreak="0">
    <w:nsid w:val="73B8187C"/>
    <w:multiLevelType w:val="hybridMultilevel"/>
    <w:tmpl w:val="03BA6C1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1" w15:restartNumberingAfterBreak="0">
    <w:nsid w:val="75963D7F"/>
    <w:multiLevelType w:val="hybridMultilevel"/>
    <w:tmpl w:val="C74C65C4"/>
    <w:lvl w:ilvl="0" w:tplc="ECF04C0E">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2" w15:restartNumberingAfterBreak="0">
    <w:nsid w:val="7BB81051"/>
    <w:multiLevelType w:val="hybridMultilevel"/>
    <w:tmpl w:val="9448045E"/>
    <w:lvl w:ilvl="0" w:tplc="E224FE4E">
      <w:start w:val="7"/>
      <w:numFmt w:val="bullet"/>
      <w:lvlText w:val="-"/>
      <w:lvlJc w:val="left"/>
      <w:pPr>
        <w:ind w:left="927" w:hanging="360"/>
      </w:pPr>
      <w:rPr>
        <w:rFonts w:ascii="Calibri" w:eastAsia="Calibri" w:hAnsi="Calibri" w:cstheme="minorBidi" w:hint="default"/>
      </w:rPr>
    </w:lvl>
    <w:lvl w:ilvl="1" w:tplc="040E0003" w:tentative="1">
      <w:start w:val="1"/>
      <w:numFmt w:val="bullet"/>
      <w:lvlText w:val="o"/>
      <w:lvlJc w:val="left"/>
      <w:pPr>
        <w:ind w:left="1647" w:hanging="360"/>
      </w:pPr>
      <w:rPr>
        <w:rFonts w:ascii="Courier New" w:hAnsi="Courier New" w:cs="Courier New" w:hint="default"/>
      </w:rPr>
    </w:lvl>
    <w:lvl w:ilvl="2" w:tplc="040E0005" w:tentative="1">
      <w:start w:val="1"/>
      <w:numFmt w:val="bullet"/>
      <w:lvlText w:val=""/>
      <w:lvlJc w:val="left"/>
      <w:pPr>
        <w:ind w:left="2367" w:hanging="360"/>
      </w:pPr>
      <w:rPr>
        <w:rFonts w:ascii="Wingdings" w:hAnsi="Wingdings" w:hint="default"/>
      </w:rPr>
    </w:lvl>
    <w:lvl w:ilvl="3" w:tplc="040E0001" w:tentative="1">
      <w:start w:val="1"/>
      <w:numFmt w:val="bullet"/>
      <w:lvlText w:val=""/>
      <w:lvlJc w:val="left"/>
      <w:pPr>
        <w:ind w:left="3087" w:hanging="360"/>
      </w:pPr>
      <w:rPr>
        <w:rFonts w:ascii="Symbol" w:hAnsi="Symbol" w:hint="default"/>
      </w:rPr>
    </w:lvl>
    <w:lvl w:ilvl="4" w:tplc="040E0003" w:tentative="1">
      <w:start w:val="1"/>
      <w:numFmt w:val="bullet"/>
      <w:lvlText w:val="o"/>
      <w:lvlJc w:val="left"/>
      <w:pPr>
        <w:ind w:left="3807" w:hanging="360"/>
      </w:pPr>
      <w:rPr>
        <w:rFonts w:ascii="Courier New" w:hAnsi="Courier New" w:cs="Courier New" w:hint="default"/>
      </w:rPr>
    </w:lvl>
    <w:lvl w:ilvl="5" w:tplc="040E0005" w:tentative="1">
      <w:start w:val="1"/>
      <w:numFmt w:val="bullet"/>
      <w:lvlText w:val=""/>
      <w:lvlJc w:val="left"/>
      <w:pPr>
        <w:ind w:left="4527" w:hanging="360"/>
      </w:pPr>
      <w:rPr>
        <w:rFonts w:ascii="Wingdings" w:hAnsi="Wingdings" w:hint="default"/>
      </w:rPr>
    </w:lvl>
    <w:lvl w:ilvl="6" w:tplc="040E0001" w:tentative="1">
      <w:start w:val="1"/>
      <w:numFmt w:val="bullet"/>
      <w:lvlText w:val=""/>
      <w:lvlJc w:val="left"/>
      <w:pPr>
        <w:ind w:left="5247" w:hanging="360"/>
      </w:pPr>
      <w:rPr>
        <w:rFonts w:ascii="Symbol" w:hAnsi="Symbol" w:hint="default"/>
      </w:rPr>
    </w:lvl>
    <w:lvl w:ilvl="7" w:tplc="040E0003" w:tentative="1">
      <w:start w:val="1"/>
      <w:numFmt w:val="bullet"/>
      <w:lvlText w:val="o"/>
      <w:lvlJc w:val="left"/>
      <w:pPr>
        <w:ind w:left="5967" w:hanging="360"/>
      </w:pPr>
      <w:rPr>
        <w:rFonts w:ascii="Courier New" w:hAnsi="Courier New" w:cs="Courier New" w:hint="default"/>
      </w:rPr>
    </w:lvl>
    <w:lvl w:ilvl="8" w:tplc="040E0005" w:tentative="1">
      <w:start w:val="1"/>
      <w:numFmt w:val="bullet"/>
      <w:lvlText w:val=""/>
      <w:lvlJc w:val="left"/>
      <w:pPr>
        <w:ind w:left="6687" w:hanging="360"/>
      </w:pPr>
      <w:rPr>
        <w:rFonts w:ascii="Wingdings" w:hAnsi="Wingdings" w:hint="default"/>
      </w:rPr>
    </w:lvl>
  </w:abstractNum>
  <w:abstractNum w:abstractNumId="53" w15:restartNumberingAfterBreak="0">
    <w:nsid w:val="7F605102"/>
    <w:multiLevelType w:val="hybridMultilevel"/>
    <w:tmpl w:val="E3F4B294"/>
    <w:lvl w:ilvl="0" w:tplc="5936E870">
      <w:start w:val="1"/>
      <w:numFmt w:val="decimal"/>
      <w:lvlText w:val="%1."/>
      <w:lvlJc w:val="left"/>
      <w:pPr>
        <w:ind w:left="1788"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26"/>
  </w:num>
  <w:num w:numId="2">
    <w:abstractNumId w:val="31"/>
  </w:num>
  <w:num w:numId="3">
    <w:abstractNumId w:val="19"/>
  </w:num>
  <w:num w:numId="4">
    <w:abstractNumId w:val="24"/>
  </w:num>
  <w:num w:numId="5">
    <w:abstractNumId w:val="35"/>
  </w:num>
  <w:num w:numId="6">
    <w:abstractNumId w:val="32"/>
  </w:num>
  <w:num w:numId="7">
    <w:abstractNumId w:val="51"/>
  </w:num>
  <w:num w:numId="8">
    <w:abstractNumId w:val="25"/>
  </w:num>
  <w:num w:numId="9">
    <w:abstractNumId w:val="39"/>
  </w:num>
  <w:num w:numId="10">
    <w:abstractNumId w:val="11"/>
  </w:num>
  <w:num w:numId="11">
    <w:abstractNumId w:val="12"/>
  </w:num>
  <w:num w:numId="12">
    <w:abstractNumId w:val="48"/>
  </w:num>
  <w:num w:numId="13">
    <w:abstractNumId w:val="23"/>
  </w:num>
  <w:num w:numId="14">
    <w:abstractNumId w:val="22"/>
  </w:num>
  <w:num w:numId="15">
    <w:abstractNumId w:val="6"/>
  </w:num>
  <w:num w:numId="16">
    <w:abstractNumId w:val="53"/>
  </w:num>
  <w:num w:numId="17">
    <w:abstractNumId w:val="47"/>
  </w:num>
  <w:num w:numId="18">
    <w:abstractNumId w:val="7"/>
  </w:num>
  <w:num w:numId="19">
    <w:abstractNumId w:val="5"/>
  </w:num>
  <w:num w:numId="20">
    <w:abstractNumId w:val="20"/>
  </w:num>
  <w:num w:numId="21">
    <w:abstractNumId w:val="14"/>
  </w:num>
  <w:num w:numId="22">
    <w:abstractNumId w:val="21"/>
  </w:num>
  <w:num w:numId="23">
    <w:abstractNumId w:val="34"/>
  </w:num>
  <w:num w:numId="24">
    <w:abstractNumId w:val="46"/>
  </w:num>
  <w:num w:numId="25">
    <w:abstractNumId w:val="10"/>
  </w:num>
  <w:num w:numId="26">
    <w:abstractNumId w:val="44"/>
  </w:num>
  <w:num w:numId="27">
    <w:abstractNumId w:val="3"/>
  </w:num>
  <w:num w:numId="28">
    <w:abstractNumId w:val="16"/>
  </w:num>
  <w:num w:numId="29">
    <w:abstractNumId w:val="27"/>
  </w:num>
  <w:num w:numId="30">
    <w:abstractNumId w:val="9"/>
  </w:num>
  <w:num w:numId="31">
    <w:abstractNumId w:val="33"/>
  </w:num>
  <w:num w:numId="32">
    <w:abstractNumId w:val="13"/>
  </w:num>
  <w:num w:numId="33">
    <w:abstractNumId w:val="18"/>
  </w:num>
  <w:num w:numId="34">
    <w:abstractNumId w:val="50"/>
  </w:num>
  <w:num w:numId="35">
    <w:abstractNumId w:val="36"/>
  </w:num>
  <w:num w:numId="36">
    <w:abstractNumId w:val="15"/>
  </w:num>
  <w:num w:numId="37">
    <w:abstractNumId w:val="52"/>
  </w:num>
  <w:num w:numId="38">
    <w:abstractNumId w:val="29"/>
  </w:num>
  <w:num w:numId="39">
    <w:abstractNumId w:val="8"/>
  </w:num>
  <w:num w:numId="40">
    <w:abstractNumId w:val="43"/>
  </w:num>
  <w:num w:numId="41">
    <w:abstractNumId w:val="28"/>
  </w:num>
  <w:num w:numId="42">
    <w:abstractNumId w:val="2"/>
  </w:num>
  <w:num w:numId="43">
    <w:abstractNumId w:val="30"/>
  </w:num>
  <w:num w:numId="44">
    <w:abstractNumId w:val="0"/>
  </w:num>
  <w:num w:numId="45">
    <w:abstractNumId w:val="42"/>
  </w:num>
  <w:num w:numId="46">
    <w:abstractNumId w:val="1"/>
  </w:num>
  <w:num w:numId="47">
    <w:abstractNumId w:val="45"/>
  </w:num>
  <w:num w:numId="48">
    <w:abstractNumId w:val="49"/>
  </w:num>
  <w:num w:numId="49">
    <w:abstractNumId w:val="41"/>
  </w:num>
  <w:num w:numId="50">
    <w:abstractNumId w:val="17"/>
  </w:num>
  <w:num w:numId="51">
    <w:abstractNumId w:val="37"/>
  </w:num>
  <w:num w:numId="52">
    <w:abstractNumId w:val="38"/>
  </w:num>
  <w:num w:numId="53">
    <w:abstractNumId w:val="4"/>
  </w:num>
  <w:num w:numId="54">
    <w:abstractNumId w:val="40"/>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Zámbó Balázs dr.">
    <w15:presenceInfo w15:providerId="AD" w15:userId="S-1-5-21-1177238915-287218729-1801674531-4697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7B65"/>
    <w:rsid w:val="0000787E"/>
    <w:rsid w:val="00027948"/>
    <w:rsid w:val="00034394"/>
    <w:rsid w:val="000405A9"/>
    <w:rsid w:val="0005192C"/>
    <w:rsid w:val="00063CBF"/>
    <w:rsid w:val="00065A05"/>
    <w:rsid w:val="00083C1E"/>
    <w:rsid w:val="000913F7"/>
    <w:rsid w:val="00093BBB"/>
    <w:rsid w:val="00095373"/>
    <w:rsid w:val="0009607D"/>
    <w:rsid w:val="000A2023"/>
    <w:rsid w:val="000B5183"/>
    <w:rsid w:val="000C3F07"/>
    <w:rsid w:val="000C6480"/>
    <w:rsid w:val="000D0AFE"/>
    <w:rsid w:val="000F0B61"/>
    <w:rsid w:val="000F2249"/>
    <w:rsid w:val="00106880"/>
    <w:rsid w:val="00111054"/>
    <w:rsid w:val="00111BCC"/>
    <w:rsid w:val="00115139"/>
    <w:rsid w:val="00120F38"/>
    <w:rsid w:val="0012156E"/>
    <w:rsid w:val="001244C9"/>
    <w:rsid w:val="00132E0A"/>
    <w:rsid w:val="00146356"/>
    <w:rsid w:val="0015533F"/>
    <w:rsid w:val="00155C43"/>
    <w:rsid w:val="00160281"/>
    <w:rsid w:val="001617A1"/>
    <w:rsid w:val="00165C4C"/>
    <w:rsid w:val="00165DAD"/>
    <w:rsid w:val="00174231"/>
    <w:rsid w:val="00175F56"/>
    <w:rsid w:val="00196972"/>
    <w:rsid w:val="001A594A"/>
    <w:rsid w:val="001B024D"/>
    <w:rsid w:val="001E6BBB"/>
    <w:rsid w:val="001E7198"/>
    <w:rsid w:val="001F5256"/>
    <w:rsid w:val="00212128"/>
    <w:rsid w:val="00223867"/>
    <w:rsid w:val="00225012"/>
    <w:rsid w:val="002354B8"/>
    <w:rsid w:val="00250F4E"/>
    <w:rsid w:val="0025160C"/>
    <w:rsid w:val="0025586E"/>
    <w:rsid w:val="00267361"/>
    <w:rsid w:val="00273AE4"/>
    <w:rsid w:val="00283299"/>
    <w:rsid w:val="002951B4"/>
    <w:rsid w:val="002B2383"/>
    <w:rsid w:val="002C7A36"/>
    <w:rsid w:val="002D20DF"/>
    <w:rsid w:val="002D3281"/>
    <w:rsid w:val="002D54FD"/>
    <w:rsid w:val="002E7757"/>
    <w:rsid w:val="002F4F5C"/>
    <w:rsid w:val="002F51EA"/>
    <w:rsid w:val="00300852"/>
    <w:rsid w:val="00311F05"/>
    <w:rsid w:val="0031639C"/>
    <w:rsid w:val="003340A7"/>
    <w:rsid w:val="003511EA"/>
    <w:rsid w:val="00371F4C"/>
    <w:rsid w:val="00372194"/>
    <w:rsid w:val="00382206"/>
    <w:rsid w:val="0038614F"/>
    <w:rsid w:val="0038699A"/>
    <w:rsid w:val="0038749F"/>
    <w:rsid w:val="00394EED"/>
    <w:rsid w:val="003A136A"/>
    <w:rsid w:val="003A36E7"/>
    <w:rsid w:val="003A41BD"/>
    <w:rsid w:val="003B0D35"/>
    <w:rsid w:val="003B68DC"/>
    <w:rsid w:val="003C23AC"/>
    <w:rsid w:val="003C3EB2"/>
    <w:rsid w:val="003C65C8"/>
    <w:rsid w:val="003D6715"/>
    <w:rsid w:val="003E3CF3"/>
    <w:rsid w:val="003E45BF"/>
    <w:rsid w:val="003E4BB1"/>
    <w:rsid w:val="004060C3"/>
    <w:rsid w:val="00410C1D"/>
    <w:rsid w:val="00432E13"/>
    <w:rsid w:val="004351A4"/>
    <w:rsid w:val="00441C67"/>
    <w:rsid w:val="004532DB"/>
    <w:rsid w:val="004559C5"/>
    <w:rsid w:val="00460E2A"/>
    <w:rsid w:val="004711CE"/>
    <w:rsid w:val="004B5378"/>
    <w:rsid w:val="004C23A6"/>
    <w:rsid w:val="004C42C6"/>
    <w:rsid w:val="004D30D0"/>
    <w:rsid w:val="004D4C93"/>
    <w:rsid w:val="004D7404"/>
    <w:rsid w:val="004E3831"/>
    <w:rsid w:val="004F20B5"/>
    <w:rsid w:val="00506E3E"/>
    <w:rsid w:val="00514191"/>
    <w:rsid w:val="00531711"/>
    <w:rsid w:val="00540BB8"/>
    <w:rsid w:val="00545D89"/>
    <w:rsid w:val="00547A2D"/>
    <w:rsid w:val="00563CF5"/>
    <w:rsid w:val="00583A2A"/>
    <w:rsid w:val="00583ACD"/>
    <w:rsid w:val="00595D95"/>
    <w:rsid w:val="005B6FB6"/>
    <w:rsid w:val="005E7A80"/>
    <w:rsid w:val="005F0D8F"/>
    <w:rsid w:val="005F3512"/>
    <w:rsid w:val="005F4DC8"/>
    <w:rsid w:val="00602950"/>
    <w:rsid w:val="00604C35"/>
    <w:rsid w:val="00613207"/>
    <w:rsid w:val="0062210B"/>
    <w:rsid w:val="006442DD"/>
    <w:rsid w:val="0068606A"/>
    <w:rsid w:val="00693C09"/>
    <w:rsid w:val="00695FF7"/>
    <w:rsid w:val="00697D5F"/>
    <w:rsid w:val="006F1D50"/>
    <w:rsid w:val="006F57CF"/>
    <w:rsid w:val="00717B65"/>
    <w:rsid w:val="00723DC2"/>
    <w:rsid w:val="00746534"/>
    <w:rsid w:val="00753A35"/>
    <w:rsid w:val="00754B8D"/>
    <w:rsid w:val="00772257"/>
    <w:rsid w:val="00780DC2"/>
    <w:rsid w:val="00780E87"/>
    <w:rsid w:val="00782502"/>
    <w:rsid w:val="007917A0"/>
    <w:rsid w:val="00794E21"/>
    <w:rsid w:val="00797699"/>
    <w:rsid w:val="007B6CC7"/>
    <w:rsid w:val="007C2A58"/>
    <w:rsid w:val="007E382A"/>
    <w:rsid w:val="007E6709"/>
    <w:rsid w:val="007F1C0C"/>
    <w:rsid w:val="007F22D5"/>
    <w:rsid w:val="007F6F2D"/>
    <w:rsid w:val="00816473"/>
    <w:rsid w:val="0083471C"/>
    <w:rsid w:val="0084445D"/>
    <w:rsid w:val="00861BE9"/>
    <w:rsid w:val="008633BB"/>
    <w:rsid w:val="00864E74"/>
    <w:rsid w:val="008659BA"/>
    <w:rsid w:val="00866AD9"/>
    <w:rsid w:val="00871011"/>
    <w:rsid w:val="00880711"/>
    <w:rsid w:val="00891C71"/>
    <w:rsid w:val="008A57CB"/>
    <w:rsid w:val="008A71A2"/>
    <w:rsid w:val="008A7653"/>
    <w:rsid w:val="008A7D20"/>
    <w:rsid w:val="008B4C82"/>
    <w:rsid w:val="008B4CD4"/>
    <w:rsid w:val="008B561B"/>
    <w:rsid w:val="008C0CB6"/>
    <w:rsid w:val="008D5965"/>
    <w:rsid w:val="008E5A22"/>
    <w:rsid w:val="008F3AB4"/>
    <w:rsid w:val="00914587"/>
    <w:rsid w:val="00945808"/>
    <w:rsid w:val="00957515"/>
    <w:rsid w:val="0096102E"/>
    <w:rsid w:val="00967A45"/>
    <w:rsid w:val="0097299E"/>
    <w:rsid w:val="00973C8C"/>
    <w:rsid w:val="00983667"/>
    <w:rsid w:val="00995792"/>
    <w:rsid w:val="00996FBE"/>
    <w:rsid w:val="00997CE8"/>
    <w:rsid w:val="009B2FC6"/>
    <w:rsid w:val="009B4C95"/>
    <w:rsid w:val="009B60F2"/>
    <w:rsid w:val="009D2455"/>
    <w:rsid w:val="009E145A"/>
    <w:rsid w:val="009E2A4E"/>
    <w:rsid w:val="009E430A"/>
    <w:rsid w:val="009F4DAC"/>
    <w:rsid w:val="009F4F13"/>
    <w:rsid w:val="00A0463B"/>
    <w:rsid w:val="00A04DE7"/>
    <w:rsid w:val="00A06095"/>
    <w:rsid w:val="00A10829"/>
    <w:rsid w:val="00A1175E"/>
    <w:rsid w:val="00A2184C"/>
    <w:rsid w:val="00A2743E"/>
    <w:rsid w:val="00A30072"/>
    <w:rsid w:val="00A324A3"/>
    <w:rsid w:val="00A7122D"/>
    <w:rsid w:val="00A77548"/>
    <w:rsid w:val="00A87693"/>
    <w:rsid w:val="00A93723"/>
    <w:rsid w:val="00AB59D4"/>
    <w:rsid w:val="00AB5EFF"/>
    <w:rsid w:val="00AB6FD6"/>
    <w:rsid w:val="00AC133B"/>
    <w:rsid w:val="00AC3005"/>
    <w:rsid w:val="00AC3422"/>
    <w:rsid w:val="00AC3D84"/>
    <w:rsid w:val="00AD08C9"/>
    <w:rsid w:val="00AE5CE2"/>
    <w:rsid w:val="00AF2254"/>
    <w:rsid w:val="00B00465"/>
    <w:rsid w:val="00B060FB"/>
    <w:rsid w:val="00B208BC"/>
    <w:rsid w:val="00B227AA"/>
    <w:rsid w:val="00B371A7"/>
    <w:rsid w:val="00B45E13"/>
    <w:rsid w:val="00B608A7"/>
    <w:rsid w:val="00B72E5D"/>
    <w:rsid w:val="00B730BF"/>
    <w:rsid w:val="00B84812"/>
    <w:rsid w:val="00B86CDB"/>
    <w:rsid w:val="00BA6443"/>
    <w:rsid w:val="00BB25D7"/>
    <w:rsid w:val="00BC0F4D"/>
    <w:rsid w:val="00BC4343"/>
    <w:rsid w:val="00BC5CDD"/>
    <w:rsid w:val="00BD0524"/>
    <w:rsid w:val="00BE6331"/>
    <w:rsid w:val="00BF22CE"/>
    <w:rsid w:val="00BF357B"/>
    <w:rsid w:val="00BF3791"/>
    <w:rsid w:val="00C01F87"/>
    <w:rsid w:val="00C047DE"/>
    <w:rsid w:val="00C06292"/>
    <w:rsid w:val="00C12CC3"/>
    <w:rsid w:val="00C172DA"/>
    <w:rsid w:val="00C2340F"/>
    <w:rsid w:val="00C23B7B"/>
    <w:rsid w:val="00C274A1"/>
    <w:rsid w:val="00C31A96"/>
    <w:rsid w:val="00C415E1"/>
    <w:rsid w:val="00C4623F"/>
    <w:rsid w:val="00C55BEC"/>
    <w:rsid w:val="00C64287"/>
    <w:rsid w:val="00C70741"/>
    <w:rsid w:val="00C72B7F"/>
    <w:rsid w:val="00C74999"/>
    <w:rsid w:val="00C87B9A"/>
    <w:rsid w:val="00C92171"/>
    <w:rsid w:val="00C96C3F"/>
    <w:rsid w:val="00CD3FAF"/>
    <w:rsid w:val="00CF186D"/>
    <w:rsid w:val="00D06B81"/>
    <w:rsid w:val="00D21453"/>
    <w:rsid w:val="00D2428E"/>
    <w:rsid w:val="00D31EDB"/>
    <w:rsid w:val="00D32A3B"/>
    <w:rsid w:val="00D46F3D"/>
    <w:rsid w:val="00D5249A"/>
    <w:rsid w:val="00D61865"/>
    <w:rsid w:val="00D652A2"/>
    <w:rsid w:val="00D80B2E"/>
    <w:rsid w:val="00D80F5A"/>
    <w:rsid w:val="00D87F14"/>
    <w:rsid w:val="00D94ED5"/>
    <w:rsid w:val="00DA47EA"/>
    <w:rsid w:val="00DA4DCF"/>
    <w:rsid w:val="00DA4F87"/>
    <w:rsid w:val="00DB726A"/>
    <w:rsid w:val="00DD44C4"/>
    <w:rsid w:val="00DE30CF"/>
    <w:rsid w:val="00DE658F"/>
    <w:rsid w:val="00DE71E7"/>
    <w:rsid w:val="00DF0BB0"/>
    <w:rsid w:val="00E06F5C"/>
    <w:rsid w:val="00E1362A"/>
    <w:rsid w:val="00E2160B"/>
    <w:rsid w:val="00E31406"/>
    <w:rsid w:val="00E3725A"/>
    <w:rsid w:val="00E46988"/>
    <w:rsid w:val="00E47A57"/>
    <w:rsid w:val="00E7342E"/>
    <w:rsid w:val="00E833CF"/>
    <w:rsid w:val="00E94EA6"/>
    <w:rsid w:val="00EA0683"/>
    <w:rsid w:val="00EA21D5"/>
    <w:rsid w:val="00EA537D"/>
    <w:rsid w:val="00EB4C1E"/>
    <w:rsid w:val="00EB5953"/>
    <w:rsid w:val="00EC3AB5"/>
    <w:rsid w:val="00EC76F7"/>
    <w:rsid w:val="00ED7683"/>
    <w:rsid w:val="00EE4145"/>
    <w:rsid w:val="00EF67D9"/>
    <w:rsid w:val="00F07C46"/>
    <w:rsid w:val="00F21E01"/>
    <w:rsid w:val="00F36B4B"/>
    <w:rsid w:val="00F529D5"/>
    <w:rsid w:val="00F57597"/>
    <w:rsid w:val="00F67F10"/>
    <w:rsid w:val="00F72B58"/>
    <w:rsid w:val="00F77362"/>
    <w:rsid w:val="00F807A6"/>
    <w:rsid w:val="00F84BAF"/>
    <w:rsid w:val="00F97EF5"/>
    <w:rsid w:val="00FA2277"/>
    <w:rsid w:val="00FC1C99"/>
    <w:rsid w:val="00FD682E"/>
    <w:rsid w:val="00FD77CF"/>
    <w:rsid w:val="00FF0ECF"/>
    <w:rsid w:val="00FF4D5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10C6CB"/>
  <w15:docId w15:val="{E806BC1E-DD00-4324-B7AB-5C380B6F7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717B65"/>
    <w:pPr>
      <w:spacing w:after="120" w:line="240" w:lineRule="auto"/>
      <w:jc w:val="both"/>
    </w:pPr>
    <w:rPr>
      <w:rFonts w:ascii="Calibri" w:eastAsia="Calibri" w:hAnsi="Calibri" w:cs="Times New Roman"/>
    </w:rPr>
  </w:style>
  <w:style w:type="paragraph" w:styleId="Cmsor1">
    <w:name w:val="heading 1"/>
    <w:basedOn w:val="Norml"/>
    <w:next w:val="Norml"/>
    <w:link w:val="Cmsor1Char"/>
    <w:uiPriority w:val="9"/>
    <w:qFormat/>
    <w:rsid w:val="00717B65"/>
    <w:pPr>
      <w:keepNext/>
      <w:spacing w:before="240" w:after="60"/>
      <w:outlineLvl w:val="0"/>
    </w:pPr>
    <w:rPr>
      <w:rFonts w:ascii="Cambria" w:eastAsia="Times New Roman" w:hAnsi="Cambria"/>
      <w:b/>
      <w:bCs/>
      <w:kern w:val="32"/>
      <w:sz w:val="32"/>
      <w:szCs w:val="32"/>
      <w:lang w:val="x-none"/>
    </w:rPr>
  </w:style>
  <w:style w:type="paragraph" w:styleId="Cmsor2">
    <w:name w:val="heading 2"/>
    <w:basedOn w:val="Norml"/>
    <w:next w:val="Norml"/>
    <w:link w:val="Cmsor2Char"/>
    <w:uiPriority w:val="9"/>
    <w:semiHidden/>
    <w:unhideWhenUsed/>
    <w:qFormat/>
    <w:rsid w:val="003A36E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717B65"/>
    <w:rPr>
      <w:rFonts w:ascii="Cambria" w:eastAsia="Times New Roman" w:hAnsi="Cambria" w:cs="Times New Roman"/>
      <w:b/>
      <w:bCs/>
      <w:kern w:val="32"/>
      <w:sz w:val="32"/>
      <w:szCs w:val="32"/>
      <w:lang w:val="x-none"/>
    </w:rPr>
  </w:style>
  <w:style w:type="paragraph" w:styleId="Tartalomjegyzkcmsora">
    <w:name w:val="TOC Heading"/>
    <w:basedOn w:val="Cmsor1"/>
    <w:next w:val="Norml"/>
    <w:uiPriority w:val="39"/>
    <w:semiHidden/>
    <w:unhideWhenUsed/>
    <w:qFormat/>
    <w:rsid w:val="00717B65"/>
    <w:pPr>
      <w:keepLines/>
      <w:spacing w:before="480" w:after="0" w:line="276" w:lineRule="auto"/>
      <w:jc w:val="left"/>
      <w:outlineLvl w:val="9"/>
    </w:pPr>
    <w:rPr>
      <w:color w:val="365F91"/>
      <w:kern w:val="0"/>
      <w:sz w:val="28"/>
      <w:szCs w:val="28"/>
    </w:rPr>
  </w:style>
  <w:style w:type="paragraph" w:styleId="TJ2">
    <w:name w:val="toc 2"/>
    <w:basedOn w:val="Norml"/>
    <w:next w:val="Norml"/>
    <w:autoRedefine/>
    <w:uiPriority w:val="39"/>
    <w:semiHidden/>
    <w:unhideWhenUsed/>
    <w:qFormat/>
    <w:rsid w:val="00717B65"/>
    <w:pPr>
      <w:spacing w:after="100" w:line="276" w:lineRule="auto"/>
      <w:ind w:left="220"/>
      <w:jc w:val="left"/>
    </w:pPr>
    <w:rPr>
      <w:rFonts w:eastAsia="Times New Roman"/>
    </w:rPr>
  </w:style>
  <w:style w:type="paragraph" w:styleId="TJ1">
    <w:name w:val="toc 1"/>
    <w:basedOn w:val="Norml"/>
    <w:next w:val="Norml"/>
    <w:autoRedefine/>
    <w:uiPriority w:val="39"/>
    <w:unhideWhenUsed/>
    <w:qFormat/>
    <w:rsid w:val="004351A4"/>
    <w:pPr>
      <w:tabs>
        <w:tab w:val="right" w:leader="dot" w:pos="9062"/>
      </w:tabs>
      <w:spacing w:after="100" w:line="276" w:lineRule="auto"/>
      <w:jc w:val="left"/>
    </w:pPr>
    <w:rPr>
      <w:rFonts w:ascii="Garamond" w:eastAsia="Times New Roman" w:hAnsi="Garamond"/>
      <w:noProof/>
      <w:sz w:val="24"/>
    </w:rPr>
  </w:style>
  <w:style w:type="paragraph" w:styleId="TJ3">
    <w:name w:val="toc 3"/>
    <w:basedOn w:val="Norml"/>
    <w:next w:val="Norml"/>
    <w:autoRedefine/>
    <w:uiPriority w:val="39"/>
    <w:semiHidden/>
    <w:unhideWhenUsed/>
    <w:qFormat/>
    <w:rsid w:val="00717B65"/>
    <w:pPr>
      <w:spacing w:after="100" w:line="276" w:lineRule="auto"/>
      <w:ind w:left="440"/>
      <w:jc w:val="left"/>
    </w:pPr>
    <w:rPr>
      <w:rFonts w:eastAsia="Times New Roman"/>
    </w:rPr>
  </w:style>
  <w:style w:type="paragraph" w:styleId="Buborkszveg">
    <w:name w:val="Balloon Text"/>
    <w:basedOn w:val="Norml"/>
    <w:link w:val="BuborkszvegChar"/>
    <w:uiPriority w:val="99"/>
    <w:semiHidden/>
    <w:unhideWhenUsed/>
    <w:rsid w:val="00717B65"/>
    <w:pPr>
      <w:spacing w:after="0"/>
    </w:pPr>
    <w:rPr>
      <w:rFonts w:ascii="Tahoma" w:hAnsi="Tahoma"/>
      <w:sz w:val="16"/>
      <w:szCs w:val="16"/>
      <w:lang w:val="x-none"/>
    </w:rPr>
  </w:style>
  <w:style w:type="character" w:customStyle="1" w:styleId="BuborkszvegChar">
    <w:name w:val="Buborékszöveg Char"/>
    <w:basedOn w:val="Bekezdsalapbettpusa"/>
    <w:link w:val="Buborkszveg"/>
    <w:uiPriority w:val="99"/>
    <w:semiHidden/>
    <w:rsid w:val="00717B65"/>
    <w:rPr>
      <w:rFonts w:ascii="Tahoma" w:eastAsia="Calibri" w:hAnsi="Tahoma" w:cs="Times New Roman"/>
      <w:sz w:val="16"/>
      <w:szCs w:val="16"/>
      <w:lang w:val="x-none"/>
    </w:rPr>
  </w:style>
  <w:style w:type="character" w:styleId="Hiperhivatkozs">
    <w:name w:val="Hyperlink"/>
    <w:uiPriority w:val="99"/>
    <w:unhideWhenUsed/>
    <w:rsid w:val="00717B65"/>
    <w:rPr>
      <w:color w:val="0000FF"/>
      <w:u w:val="single"/>
    </w:rPr>
  </w:style>
  <w:style w:type="character" w:styleId="Jegyzethivatkozs">
    <w:name w:val="annotation reference"/>
    <w:uiPriority w:val="99"/>
    <w:semiHidden/>
    <w:unhideWhenUsed/>
    <w:rsid w:val="00717B65"/>
    <w:rPr>
      <w:sz w:val="16"/>
      <w:szCs w:val="16"/>
    </w:rPr>
  </w:style>
  <w:style w:type="paragraph" w:styleId="Jegyzetszveg">
    <w:name w:val="annotation text"/>
    <w:basedOn w:val="Norml"/>
    <w:link w:val="JegyzetszvegChar"/>
    <w:uiPriority w:val="99"/>
    <w:unhideWhenUsed/>
    <w:rsid w:val="00717B65"/>
    <w:rPr>
      <w:sz w:val="20"/>
      <w:szCs w:val="20"/>
      <w:lang w:val="x-none"/>
    </w:rPr>
  </w:style>
  <w:style w:type="character" w:customStyle="1" w:styleId="JegyzetszvegChar">
    <w:name w:val="Jegyzetszöveg Char"/>
    <w:basedOn w:val="Bekezdsalapbettpusa"/>
    <w:link w:val="Jegyzetszveg"/>
    <w:uiPriority w:val="99"/>
    <w:rsid w:val="00717B65"/>
    <w:rPr>
      <w:rFonts w:ascii="Calibri" w:eastAsia="Calibri" w:hAnsi="Calibri" w:cs="Times New Roman"/>
      <w:sz w:val="20"/>
      <w:szCs w:val="20"/>
      <w:lang w:val="x-none"/>
    </w:rPr>
  </w:style>
  <w:style w:type="paragraph" w:styleId="lfej">
    <w:name w:val="header"/>
    <w:basedOn w:val="Norml"/>
    <w:link w:val="lfejChar"/>
    <w:unhideWhenUsed/>
    <w:rsid w:val="00717B65"/>
    <w:pPr>
      <w:tabs>
        <w:tab w:val="center" w:pos="4536"/>
        <w:tab w:val="right" w:pos="9072"/>
      </w:tabs>
    </w:pPr>
    <w:rPr>
      <w:lang w:val="x-none"/>
    </w:rPr>
  </w:style>
  <w:style w:type="character" w:customStyle="1" w:styleId="lfejChar">
    <w:name w:val="Élőfej Char"/>
    <w:basedOn w:val="Bekezdsalapbettpusa"/>
    <w:link w:val="lfej"/>
    <w:rsid w:val="00717B65"/>
    <w:rPr>
      <w:rFonts w:ascii="Calibri" w:eastAsia="Calibri" w:hAnsi="Calibri" w:cs="Times New Roman"/>
      <w:lang w:val="x-none"/>
    </w:rPr>
  </w:style>
  <w:style w:type="paragraph" w:styleId="llb">
    <w:name w:val="footer"/>
    <w:basedOn w:val="Norml"/>
    <w:link w:val="llbChar"/>
    <w:uiPriority w:val="99"/>
    <w:unhideWhenUsed/>
    <w:rsid w:val="00717B65"/>
    <w:pPr>
      <w:tabs>
        <w:tab w:val="center" w:pos="4536"/>
        <w:tab w:val="right" w:pos="9072"/>
      </w:tabs>
    </w:pPr>
    <w:rPr>
      <w:lang w:val="x-none"/>
    </w:rPr>
  </w:style>
  <w:style w:type="character" w:customStyle="1" w:styleId="llbChar">
    <w:name w:val="Élőláb Char"/>
    <w:basedOn w:val="Bekezdsalapbettpusa"/>
    <w:link w:val="llb"/>
    <w:uiPriority w:val="99"/>
    <w:rsid w:val="00717B65"/>
    <w:rPr>
      <w:rFonts w:ascii="Calibri" w:eastAsia="Calibri" w:hAnsi="Calibri" w:cs="Times New Roman"/>
      <w:lang w:val="x-none"/>
    </w:rPr>
  </w:style>
  <w:style w:type="table" w:styleId="Rcsostblzat">
    <w:name w:val="Table Grid"/>
    <w:basedOn w:val="Normltblzat"/>
    <w:uiPriority w:val="39"/>
    <w:rsid w:val="00717B65"/>
    <w:pPr>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egjegyzstrgya">
    <w:name w:val="annotation subject"/>
    <w:basedOn w:val="Jegyzetszveg"/>
    <w:next w:val="Jegyzetszveg"/>
    <w:link w:val="MegjegyzstrgyaChar"/>
    <w:uiPriority w:val="99"/>
    <w:semiHidden/>
    <w:unhideWhenUsed/>
    <w:rsid w:val="00717B65"/>
    <w:rPr>
      <w:b/>
      <w:bCs/>
    </w:rPr>
  </w:style>
  <w:style w:type="character" w:customStyle="1" w:styleId="MegjegyzstrgyaChar">
    <w:name w:val="Megjegyzés tárgya Char"/>
    <w:basedOn w:val="JegyzetszvegChar"/>
    <w:link w:val="Megjegyzstrgya"/>
    <w:uiPriority w:val="99"/>
    <w:semiHidden/>
    <w:rsid w:val="00717B65"/>
    <w:rPr>
      <w:rFonts w:ascii="Calibri" w:eastAsia="Calibri" w:hAnsi="Calibri" w:cs="Times New Roman"/>
      <w:b/>
      <w:bCs/>
      <w:sz w:val="20"/>
      <w:szCs w:val="20"/>
      <w:lang w:val="x-none"/>
    </w:rPr>
  </w:style>
  <w:style w:type="character" w:customStyle="1" w:styleId="apple-converted-space">
    <w:name w:val="apple-converted-space"/>
    <w:basedOn w:val="Bekezdsalapbettpusa"/>
    <w:rsid w:val="00717B65"/>
  </w:style>
  <w:style w:type="paragraph" w:styleId="Lbjegyzetszveg">
    <w:name w:val="footnote text"/>
    <w:aliases w:val="Lábjegyzetszöveg Char1 Char,Lábjegyzetszöveg Char Char Char,Footnote Char Char Char, Char1 Char Char Char,Footnote Char1 Char, Char1 Char1 Char,Footnote Char, Char1 Char,Lábjegyzetszöveg Char1,Char1 Char Char Char,Footnote Text Char"/>
    <w:basedOn w:val="Norml"/>
    <w:link w:val="LbjegyzetszvegChar"/>
    <w:uiPriority w:val="99"/>
    <w:unhideWhenUsed/>
    <w:rsid w:val="00717B65"/>
    <w:rPr>
      <w:sz w:val="20"/>
      <w:szCs w:val="20"/>
      <w:lang w:val="x-none"/>
    </w:rPr>
  </w:style>
  <w:style w:type="character" w:customStyle="1" w:styleId="LbjegyzetszvegChar">
    <w:name w:val="Lábjegyzetszöveg Char"/>
    <w:aliases w:val="Lábjegyzetszöveg Char1 Char Char,Lábjegyzetszöveg Char Char Char Char,Footnote Char Char Char Char, Char1 Char Char Char Char,Footnote Char1 Char Char, Char1 Char1 Char Char,Footnote Char Char, Char1 Char Char"/>
    <w:basedOn w:val="Bekezdsalapbettpusa"/>
    <w:link w:val="Lbjegyzetszveg"/>
    <w:uiPriority w:val="99"/>
    <w:rsid w:val="00717B65"/>
    <w:rPr>
      <w:rFonts w:ascii="Calibri" w:eastAsia="Calibri" w:hAnsi="Calibri" w:cs="Times New Roman"/>
      <w:sz w:val="20"/>
      <w:szCs w:val="20"/>
      <w:lang w:val="x-none"/>
    </w:rPr>
  </w:style>
  <w:style w:type="character" w:styleId="Lbjegyzet-hivatkozs">
    <w:name w:val="footnote reference"/>
    <w:aliases w:val="BVI fnr,Footnote symbol,Times 10 Point,Exposant 3 Point,Footnote Reference Number, Exposant 3 Point"/>
    <w:uiPriority w:val="99"/>
    <w:unhideWhenUsed/>
    <w:rsid w:val="00717B65"/>
    <w:rPr>
      <w:vertAlign w:val="superscript"/>
    </w:rPr>
  </w:style>
  <w:style w:type="paragraph" w:styleId="Listaszerbekezds">
    <w:name w:val="List Paragraph"/>
    <w:basedOn w:val="Norml"/>
    <w:link w:val="ListaszerbekezdsChar"/>
    <w:uiPriority w:val="34"/>
    <w:qFormat/>
    <w:rsid w:val="00A2184C"/>
    <w:pPr>
      <w:ind w:left="720"/>
      <w:contextualSpacing/>
    </w:pPr>
  </w:style>
  <w:style w:type="paragraph" w:styleId="Cm">
    <w:name w:val="Title"/>
    <w:basedOn w:val="Norml"/>
    <w:link w:val="CmChar"/>
    <w:qFormat/>
    <w:rsid w:val="00F57597"/>
    <w:pPr>
      <w:pBdr>
        <w:top w:val="single" w:sz="4" w:space="1" w:color="auto"/>
        <w:left w:val="single" w:sz="4" w:space="4" w:color="auto"/>
        <w:bottom w:val="single" w:sz="4" w:space="1" w:color="auto"/>
        <w:right w:val="single" w:sz="4" w:space="4" w:color="auto"/>
      </w:pBdr>
      <w:spacing w:before="120"/>
      <w:jc w:val="center"/>
      <w:outlineLvl w:val="0"/>
    </w:pPr>
    <w:rPr>
      <w:rFonts w:ascii="Times New Roman" w:eastAsia="Times New Roman" w:hAnsi="Times New Roman" w:cs="Arial"/>
      <w:b/>
      <w:bCs/>
      <w:kern w:val="28"/>
      <w:sz w:val="32"/>
      <w:szCs w:val="32"/>
    </w:rPr>
  </w:style>
  <w:style w:type="character" w:customStyle="1" w:styleId="CmChar">
    <w:name w:val="Cím Char"/>
    <w:basedOn w:val="Bekezdsalapbettpusa"/>
    <w:link w:val="Cm"/>
    <w:rsid w:val="00F57597"/>
    <w:rPr>
      <w:rFonts w:ascii="Times New Roman" w:eastAsia="Times New Roman" w:hAnsi="Times New Roman" w:cs="Arial"/>
      <w:b/>
      <w:bCs/>
      <w:kern w:val="28"/>
      <w:sz w:val="32"/>
      <w:szCs w:val="32"/>
    </w:rPr>
  </w:style>
  <w:style w:type="character" w:styleId="Vgjegyzet-hivatkozs">
    <w:name w:val="endnote reference"/>
    <w:semiHidden/>
    <w:rsid w:val="009B4C95"/>
    <w:rPr>
      <w:rFonts w:ascii="Arial" w:hAnsi="Arial"/>
      <w:noProof w:val="0"/>
      <w:sz w:val="20"/>
      <w:szCs w:val="20"/>
      <w:vertAlign w:val="superscript"/>
      <w:lang w:val="en-GB"/>
    </w:rPr>
  </w:style>
  <w:style w:type="character" w:customStyle="1" w:styleId="FontStyle130">
    <w:name w:val="Font Style130"/>
    <w:basedOn w:val="Bekezdsalapbettpusa"/>
    <w:uiPriority w:val="99"/>
    <w:rsid w:val="009B4C95"/>
    <w:rPr>
      <w:rFonts w:ascii="Calibri" w:hAnsi="Calibri" w:cs="Calibri"/>
      <w:color w:val="000000"/>
      <w:sz w:val="20"/>
      <w:szCs w:val="20"/>
    </w:rPr>
  </w:style>
  <w:style w:type="paragraph" w:customStyle="1" w:styleId="szveg1al">
    <w:name w:val="szöveg_1_alá"/>
    <w:basedOn w:val="Norml"/>
    <w:rsid w:val="00AC3D84"/>
    <w:pPr>
      <w:numPr>
        <w:numId w:val="18"/>
      </w:numPr>
      <w:spacing w:before="60" w:after="60" w:line="320" w:lineRule="atLeast"/>
    </w:pPr>
    <w:rPr>
      <w:rFonts w:ascii="Arial" w:eastAsia="Times New Roman" w:hAnsi="Arial" w:cs="Arial"/>
      <w:sz w:val="24"/>
      <w:szCs w:val="20"/>
      <w:lang w:eastAsia="hu-HU"/>
    </w:rPr>
  </w:style>
  <w:style w:type="character" w:customStyle="1" w:styleId="Cmsor2Char">
    <w:name w:val="Címsor 2 Char"/>
    <w:basedOn w:val="Bekezdsalapbettpusa"/>
    <w:link w:val="Cmsor2"/>
    <w:uiPriority w:val="9"/>
    <w:semiHidden/>
    <w:rsid w:val="003A36E7"/>
    <w:rPr>
      <w:rFonts w:asciiTheme="majorHAnsi" w:eastAsiaTheme="majorEastAsia" w:hAnsiTheme="majorHAnsi" w:cstheme="majorBidi"/>
      <w:color w:val="2E74B5" w:themeColor="accent1" w:themeShade="BF"/>
      <w:sz w:val="26"/>
      <w:szCs w:val="26"/>
    </w:rPr>
  </w:style>
  <w:style w:type="paragraph" w:styleId="Szvegtrzsbehzssal">
    <w:name w:val="Body Text Indent"/>
    <w:basedOn w:val="Norml"/>
    <w:link w:val="SzvegtrzsbehzssalChar"/>
    <w:uiPriority w:val="99"/>
    <w:rsid w:val="003A36E7"/>
    <w:pPr>
      <w:ind w:left="283"/>
      <w:jc w:val="left"/>
    </w:pPr>
    <w:rPr>
      <w:rFonts w:ascii="Times New Roman" w:eastAsia="Times New Roman" w:hAnsi="Times New Roman"/>
      <w:sz w:val="24"/>
      <w:szCs w:val="24"/>
      <w:lang w:eastAsia="hu-HU"/>
    </w:rPr>
  </w:style>
  <w:style w:type="character" w:customStyle="1" w:styleId="SzvegtrzsbehzssalChar">
    <w:name w:val="Szövegtörzs behúzással Char"/>
    <w:basedOn w:val="Bekezdsalapbettpusa"/>
    <w:link w:val="Szvegtrzsbehzssal"/>
    <w:uiPriority w:val="99"/>
    <w:rsid w:val="003A36E7"/>
    <w:rPr>
      <w:rFonts w:ascii="Times New Roman" w:eastAsia="Times New Roman" w:hAnsi="Times New Roman" w:cs="Times New Roman"/>
      <w:sz w:val="24"/>
      <w:szCs w:val="24"/>
      <w:lang w:eastAsia="hu-HU"/>
    </w:rPr>
  </w:style>
  <w:style w:type="character" w:customStyle="1" w:styleId="ListaszerbekezdsChar">
    <w:name w:val="Listaszerű bekezdés Char"/>
    <w:link w:val="Listaszerbekezds"/>
    <w:uiPriority w:val="34"/>
    <w:rsid w:val="003A36E7"/>
    <w:rPr>
      <w:rFonts w:ascii="Calibri" w:eastAsia="Calibri" w:hAnsi="Calibri" w:cs="Times New Roman"/>
    </w:rPr>
  </w:style>
  <w:style w:type="paragraph" w:customStyle="1" w:styleId="Style5">
    <w:name w:val="Style5"/>
    <w:basedOn w:val="Norml"/>
    <w:uiPriority w:val="99"/>
    <w:rsid w:val="00146356"/>
    <w:pPr>
      <w:widowControl w:val="0"/>
      <w:autoSpaceDE w:val="0"/>
      <w:autoSpaceDN w:val="0"/>
      <w:adjustRightInd w:val="0"/>
      <w:spacing w:after="0"/>
      <w:jc w:val="left"/>
    </w:pPr>
    <w:rPr>
      <w:rFonts w:ascii="Times New Roman" w:eastAsiaTheme="minorEastAsia" w:hAnsi="Times New Roman"/>
      <w:sz w:val="24"/>
      <w:szCs w:val="24"/>
      <w:lang w:eastAsia="hu-HU"/>
    </w:rPr>
  </w:style>
  <w:style w:type="paragraph" w:customStyle="1" w:styleId="Listaszerbekezds1">
    <w:name w:val="Listaszerű bekezdés1"/>
    <w:basedOn w:val="Norml"/>
    <w:rsid w:val="00165DAD"/>
    <w:pPr>
      <w:suppressAutoHyphens/>
      <w:spacing w:after="0" w:line="100" w:lineRule="atLeast"/>
      <w:ind w:left="720"/>
      <w:jc w:val="left"/>
    </w:pPr>
    <w:rPr>
      <w:rFonts w:ascii="Arial" w:eastAsia="Times New Roman" w:hAnsi="Arial"/>
      <w:kern w:val="1"/>
      <w:sz w:val="24"/>
      <w:szCs w:val="20"/>
      <w:lang w:eastAsia="hi-IN" w:bidi="hi-IN"/>
    </w:rPr>
  </w:style>
  <w:style w:type="paragraph" w:styleId="NormlWeb">
    <w:name w:val="Normal (Web)"/>
    <w:basedOn w:val="Norml"/>
    <w:uiPriority w:val="99"/>
    <w:unhideWhenUsed/>
    <w:rsid w:val="000913F7"/>
    <w:pPr>
      <w:spacing w:before="100" w:beforeAutospacing="1" w:after="100" w:afterAutospacing="1"/>
      <w:jc w:val="left"/>
    </w:pPr>
    <w:rPr>
      <w:rFonts w:ascii="Times New Roman" w:eastAsia="Times New Roman" w:hAnsi="Times New Roman"/>
      <w:sz w:val="24"/>
      <w:szCs w:val="24"/>
      <w:lang w:eastAsia="hu-HU"/>
    </w:rPr>
  </w:style>
  <w:style w:type="paragraph" w:customStyle="1" w:styleId="StyleStyleBulletedOutlinenumbered">
    <w:name w:val="Style Style Bulleted + Outline numbered"/>
    <w:basedOn w:val="Norml"/>
    <w:rsid w:val="000913F7"/>
    <w:pPr>
      <w:numPr>
        <w:numId w:val="41"/>
      </w:numPr>
      <w:spacing w:before="120"/>
    </w:pPr>
    <w:rPr>
      <w:rFonts w:ascii="Times New Roman" w:eastAsia="Times New Roman" w:hAnsi="Times New Roman"/>
      <w:sz w:val="20"/>
      <w:szCs w:val="24"/>
      <w:lang w:eastAsia="en-GB"/>
    </w:rPr>
  </w:style>
  <w:style w:type="paragraph" w:styleId="Vltozat">
    <w:name w:val="Revision"/>
    <w:hidden/>
    <w:uiPriority w:val="99"/>
    <w:semiHidden/>
    <w:rsid w:val="00F77362"/>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729200">
      <w:bodyDiv w:val="1"/>
      <w:marLeft w:val="0"/>
      <w:marRight w:val="0"/>
      <w:marTop w:val="0"/>
      <w:marBottom w:val="0"/>
      <w:divBdr>
        <w:top w:val="none" w:sz="0" w:space="0" w:color="auto"/>
        <w:left w:val="none" w:sz="0" w:space="0" w:color="auto"/>
        <w:bottom w:val="none" w:sz="0" w:space="0" w:color="auto"/>
        <w:right w:val="none" w:sz="0" w:space="0" w:color="auto"/>
      </w:divBdr>
    </w:div>
    <w:div w:id="110706943">
      <w:bodyDiv w:val="1"/>
      <w:marLeft w:val="0"/>
      <w:marRight w:val="0"/>
      <w:marTop w:val="0"/>
      <w:marBottom w:val="0"/>
      <w:divBdr>
        <w:top w:val="none" w:sz="0" w:space="0" w:color="auto"/>
        <w:left w:val="none" w:sz="0" w:space="0" w:color="auto"/>
        <w:bottom w:val="none" w:sz="0" w:space="0" w:color="auto"/>
        <w:right w:val="none" w:sz="0" w:space="0" w:color="auto"/>
      </w:divBdr>
    </w:div>
    <w:div w:id="253712538">
      <w:bodyDiv w:val="1"/>
      <w:marLeft w:val="0"/>
      <w:marRight w:val="0"/>
      <w:marTop w:val="0"/>
      <w:marBottom w:val="0"/>
      <w:divBdr>
        <w:top w:val="none" w:sz="0" w:space="0" w:color="auto"/>
        <w:left w:val="none" w:sz="0" w:space="0" w:color="auto"/>
        <w:bottom w:val="none" w:sz="0" w:space="0" w:color="auto"/>
        <w:right w:val="none" w:sz="0" w:space="0" w:color="auto"/>
      </w:divBdr>
    </w:div>
    <w:div w:id="378674720">
      <w:bodyDiv w:val="1"/>
      <w:marLeft w:val="0"/>
      <w:marRight w:val="0"/>
      <w:marTop w:val="0"/>
      <w:marBottom w:val="0"/>
      <w:divBdr>
        <w:top w:val="none" w:sz="0" w:space="0" w:color="auto"/>
        <w:left w:val="none" w:sz="0" w:space="0" w:color="auto"/>
        <w:bottom w:val="none" w:sz="0" w:space="0" w:color="auto"/>
        <w:right w:val="none" w:sz="0" w:space="0" w:color="auto"/>
      </w:divBdr>
    </w:div>
    <w:div w:id="435057652">
      <w:bodyDiv w:val="1"/>
      <w:marLeft w:val="0"/>
      <w:marRight w:val="0"/>
      <w:marTop w:val="0"/>
      <w:marBottom w:val="0"/>
      <w:divBdr>
        <w:top w:val="none" w:sz="0" w:space="0" w:color="auto"/>
        <w:left w:val="none" w:sz="0" w:space="0" w:color="auto"/>
        <w:bottom w:val="none" w:sz="0" w:space="0" w:color="auto"/>
        <w:right w:val="none" w:sz="0" w:space="0" w:color="auto"/>
      </w:divBdr>
    </w:div>
    <w:div w:id="540240940">
      <w:bodyDiv w:val="1"/>
      <w:marLeft w:val="0"/>
      <w:marRight w:val="0"/>
      <w:marTop w:val="0"/>
      <w:marBottom w:val="0"/>
      <w:divBdr>
        <w:top w:val="none" w:sz="0" w:space="0" w:color="auto"/>
        <w:left w:val="none" w:sz="0" w:space="0" w:color="auto"/>
        <w:bottom w:val="none" w:sz="0" w:space="0" w:color="auto"/>
        <w:right w:val="none" w:sz="0" w:space="0" w:color="auto"/>
      </w:divBdr>
    </w:div>
    <w:div w:id="849872304">
      <w:bodyDiv w:val="1"/>
      <w:marLeft w:val="0"/>
      <w:marRight w:val="0"/>
      <w:marTop w:val="0"/>
      <w:marBottom w:val="0"/>
      <w:divBdr>
        <w:top w:val="none" w:sz="0" w:space="0" w:color="auto"/>
        <w:left w:val="none" w:sz="0" w:space="0" w:color="auto"/>
        <w:bottom w:val="none" w:sz="0" w:space="0" w:color="auto"/>
        <w:right w:val="none" w:sz="0" w:space="0" w:color="auto"/>
      </w:divBdr>
    </w:div>
    <w:div w:id="1115906768">
      <w:bodyDiv w:val="1"/>
      <w:marLeft w:val="0"/>
      <w:marRight w:val="0"/>
      <w:marTop w:val="0"/>
      <w:marBottom w:val="0"/>
      <w:divBdr>
        <w:top w:val="none" w:sz="0" w:space="0" w:color="auto"/>
        <w:left w:val="none" w:sz="0" w:space="0" w:color="auto"/>
        <w:bottom w:val="none" w:sz="0" w:space="0" w:color="auto"/>
        <w:right w:val="none" w:sz="0" w:space="0" w:color="auto"/>
      </w:divBdr>
    </w:div>
    <w:div w:id="1224677864">
      <w:bodyDiv w:val="1"/>
      <w:marLeft w:val="0"/>
      <w:marRight w:val="0"/>
      <w:marTop w:val="0"/>
      <w:marBottom w:val="0"/>
      <w:divBdr>
        <w:top w:val="none" w:sz="0" w:space="0" w:color="auto"/>
        <w:left w:val="none" w:sz="0" w:space="0" w:color="auto"/>
        <w:bottom w:val="none" w:sz="0" w:space="0" w:color="auto"/>
        <w:right w:val="none" w:sz="0" w:space="0" w:color="auto"/>
      </w:divBdr>
    </w:div>
    <w:div w:id="1244218280">
      <w:bodyDiv w:val="1"/>
      <w:marLeft w:val="0"/>
      <w:marRight w:val="0"/>
      <w:marTop w:val="0"/>
      <w:marBottom w:val="0"/>
      <w:divBdr>
        <w:top w:val="none" w:sz="0" w:space="0" w:color="auto"/>
        <w:left w:val="none" w:sz="0" w:space="0" w:color="auto"/>
        <w:bottom w:val="none" w:sz="0" w:space="0" w:color="auto"/>
        <w:right w:val="none" w:sz="0" w:space="0" w:color="auto"/>
      </w:divBdr>
    </w:div>
    <w:div w:id="1316373887">
      <w:bodyDiv w:val="1"/>
      <w:marLeft w:val="0"/>
      <w:marRight w:val="0"/>
      <w:marTop w:val="0"/>
      <w:marBottom w:val="0"/>
      <w:divBdr>
        <w:top w:val="none" w:sz="0" w:space="0" w:color="auto"/>
        <w:left w:val="none" w:sz="0" w:space="0" w:color="auto"/>
        <w:bottom w:val="none" w:sz="0" w:space="0" w:color="auto"/>
        <w:right w:val="none" w:sz="0" w:space="0" w:color="auto"/>
      </w:divBdr>
    </w:div>
    <w:div w:id="1480225564">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6113392">
      <w:bodyDiv w:val="1"/>
      <w:marLeft w:val="0"/>
      <w:marRight w:val="0"/>
      <w:marTop w:val="0"/>
      <w:marBottom w:val="0"/>
      <w:divBdr>
        <w:top w:val="none" w:sz="0" w:space="0" w:color="auto"/>
        <w:left w:val="none" w:sz="0" w:space="0" w:color="auto"/>
        <w:bottom w:val="none" w:sz="0" w:space="0" w:color="auto"/>
        <w:right w:val="none" w:sz="0" w:space="0" w:color="auto"/>
      </w:divBdr>
    </w:div>
    <w:div w:id="1690642807">
      <w:bodyDiv w:val="1"/>
      <w:marLeft w:val="0"/>
      <w:marRight w:val="0"/>
      <w:marTop w:val="0"/>
      <w:marBottom w:val="0"/>
      <w:divBdr>
        <w:top w:val="none" w:sz="0" w:space="0" w:color="auto"/>
        <w:left w:val="none" w:sz="0" w:space="0" w:color="auto"/>
        <w:bottom w:val="none" w:sz="0" w:space="0" w:color="auto"/>
        <w:right w:val="none" w:sz="0" w:space="0" w:color="auto"/>
      </w:divBdr>
    </w:div>
    <w:div w:id="2066561043">
      <w:bodyDiv w:val="1"/>
      <w:marLeft w:val="0"/>
      <w:marRight w:val="0"/>
      <w:marTop w:val="0"/>
      <w:marBottom w:val="0"/>
      <w:divBdr>
        <w:top w:val="none" w:sz="0" w:space="0" w:color="auto"/>
        <w:left w:val="none" w:sz="0" w:space="0" w:color="auto"/>
        <w:bottom w:val="none" w:sz="0" w:space="0" w:color="auto"/>
        <w:right w:val="none" w:sz="0" w:space="0" w:color="auto"/>
      </w:divBdr>
      <w:divsChild>
        <w:div w:id="1678574120">
          <w:marLeft w:val="0"/>
          <w:marRight w:val="0"/>
          <w:marTop w:val="0"/>
          <w:marBottom w:val="0"/>
          <w:divBdr>
            <w:top w:val="none" w:sz="0" w:space="0" w:color="auto"/>
            <w:left w:val="none" w:sz="0" w:space="0" w:color="auto"/>
            <w:bottom w:val="none" w:sz="0" w:space="0" w:color="auto"/>
            <w:right w:val="none" w:sz="0" w:space="0" w:color="auto"/>
          </w:divBdr>
        </w:div>
        <w:div w:id="1317414381">
          <w:marLeft w:val="0"/>
          <w:marRight w:val="0"/>
          <w:marTop w:val="0"/>
          <w:marBottom w:val="0"/>
          <w:divBdr>
            <w:top w:val="none" w:sz="0" w:space="0" w:color="auto"/>
            <w:left w:val="none" w:sz="0" w:space="0" w:color="auto"/>
            <w:bottom w:val="none" w:sz="0" w:space="0" w:color="auto"/>
            <w:right w:val="none" w:sz="0" w:space="0" w:color="auto"/>
          </w:divBdr>
        </w:div>
      </w:divsChild>
    </w:div>
    <w:div w:id="2139492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DCD40D-351B-439B-92BC-8BB170C4F8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5275</Words>
  <Characters>36402</Characters>
  <Application>Microsoft Office Word</Application>
  <DocSecurity>0</DocSecurity>
  <Lines>303</Lines>
  <Paragraphs>83</Paragraphs>
  <ScaleCrop>false</ScaleCrop>
  <HeadingPairs>
    <vt:vector size="2" baseType="variant">
      <vt:variant>
        <vt:lpstr>Cím</vt:lpstr>
      </vt:variant>
      <vt:variant>
        <vt:i4>1</vt:i4>
      </vt:variant>
    </vt:vector>
  </HeadingPairs>
  <TitlesOfParts>
    <vt:vector size="1" baseType="lpstr">
      <vt:lpstr/>
    </vt:vector>
  </TitlesOfParts>
  <Company>IIG</Company>
  <LinksUpToDate>false</LinksUpToDate>
  <CharactersWithSpaces>41594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Endrédi Gábor dr.</dc:creator>
  <cp:lastModifiedBy>Zámbó Balázs dr.</cp:lastModifiedBy>
  <cp:revision>2</cp:revision>
  <cp:lastPrinted>2016-11-28T12:37:00Z</cp:lastPrinted>
  <dcterms:created xsi:type="dcterms:W3CDTF">2017-09-11T06:07:00Z</dcterms:created>
  <dcterms:modified xsi:type="dcterms:W3CDTF">2017-09-11T06:07:00Z</dcterms:modified>
</cp:coreProperties>
</file>